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BB9B6" w14:textId="77777777" w:rsidR="00432F5A" w:rsidRDefault="004D3289" w:rsidP="007D08F4">
      <w:pPr>
        <w:pStyle w:val="V8MainHeading"/>
        <w:tabs>
          <w:tab w:val="left" w:pos="461"/>
        </w:tabs>
        <w:ind w:left="461" w:hanging="461"/>
        <w:jc w:val="left"/>
        <w:rPr>
          <w:rFonts w:ascii="Arial" w:hAnsi="Arial" w:cs="Arial"/>
        </w:rPr>
        <w:sectPr w:rsidR="00432F5A" w:rsidSect="00E1380A">
          <w:headerReference w:type="even" r:id="rId12"/>
          <w:headerReference w:type="default" r:id="rId13"/>
          <w:footerReference w:type="even" r:id="rId14"/>
          <w:footerReference w:type="default" r:id="rId15"/>
          <w:headerReference w:type="first" r:id="rId16"/>
          <w:footerReference w:type="first" r:id="rId17"/>
          <w:pgSz w:w="24480" w:h="15840" w:orient="landscape" w:code="17"/>
          <w:pgMar w:top="1152" w:right="3024" w:bottom="1152" w:left="3024" w:header="0" w:footer="0" w:gutter="0"/>
          <w:cols w:space="720"/>
          <w:docGrid w:linePitch="360"/>
        </w:sectPr>
      </w:pPr>
      <w:bookmarkStart w:id="0" w:name="_Toc473533319"/>
      <w:bookmarkStart w:id="1" w:name="OLE_LINK1"/>
      <w:bookmarkStart w:id="2" w:name="_GoBack"/>
      <w:bookmarkEnd w:id="2"/>
      <w:r w:rsidRPr="00A607EA">
        <w:rPr>
          <w:rFonts w:ascii="Arial" w:hAnsi="Arial" w:cs="Arial"/>
        </w:rPr>
        <w:t>GENERAL NOTES</w:t>
      </w:r>
      <w:bookmarkEnd w:id="0"/>
    </w:p>
    <w:p w14:paraId="5EE06EF4" w14:textId="77777777" w:rsidR="008802E8" w:rsidRPr="00590C56" w:rsidRDefault="00542C2A" w:rsidP="00796BCB">
      <w:pPr>
        <w:pStyle w:val="V8NotesBody"/>
        <w:numPr>
          <w:ilvl w:val="0"/>
          <w:numId w:val="0"/>
        </w:numPr>
        <w:ind w:left="461" w:hanging="461"/>
        <w:rPr>
          <w:b/>
          <w:color w:val="4F81BD" w:themeColor="accent1"/>
        </w:rPr>
      </w:pPr>
      <w:bookmarkStart w:id="3" w:name="_Toc473533320"/>
      <w:r>
        <w:rPr>
          <w:b/>
          <w:color w:val="4F81BD" w:themeColor="accent1"/>
        </w:rPr>
        <w:t>9-</w:t>
      </w:r>
      <w:r w:rsidR="001A58D3" w:rsidRPr="00590C56">
        <w:rPr>
          <w:b/>
          <w:color w:val="4F81BD" w:themeColor="accent1"/>
        </w:rPr>
        <w:t>100.00</w:t>
      </w:r>
      <w:r w:rsidR="001A58D3" w:rsidRPr="00590C56">
        <w:rPr>
          <w:b/>
          <w:color w:val="4F81BD" w:themeColor="accent1"/>
        </w:rPr>
        <w:tab/>
      </w:r>
    </w:p>
    <w:p w14:paraId="630D7FCC" w14:textId="77777777" w:rsidR="001A58D3" w:rsidRPr="00590C56" w:rsidRDefault="004D3289" w:rsidP="00FE78F3">
      <w:pPr>
        <w:pStyle w:val="Heading1"/>
      </w:pPr>
      <w:r w:rsidRPr="00590C56">
        <w:t>GRADING</w:t>
      </w:r>
      <w:bookmarkEnd w:id="3"/>
    </w:p>
    <w:p w14:paraId="17ECAA4D" w14:textId="77777777" w:rsidR="00902E00" w:rsidRPr="00590C56" w:rsidRDefault="00902E00" w:rsidP="007F4717">
      <w:pPr>
        <w:pStyle w:val="V8NotesBody"/>
        <w:ind w:left="432" w:hanging="432"/>
      </w:pPr>
      <w:r w:rsidRPr="00590C56">
        <w:t>ANY AREA THAT IS DISTURBED OUTSIDE LIMITS OF CONSTRUCTION DURING THE LIFE OF THIS PROJECT SHALL BE REPAIRED BY THE CONTRACTOR AT HIS EXPENSE.</w:t>
      </w:r>
    </w:p>
    <w:p w14:paraId="6D4E02BE" w14:textId="77777777" w:rsidR="00902E00" w:rsidRPr="00590C56" w:rsidRDefault="00902E00" w:rsidP="007F4717">
      <w:pPr>
        <w:pStyle w:val="V8NotesBody"/>
        <w:ind w:left="432" w:hanging="432"/>
      </w:pPr>
      <w:r w:rsidRPr="00590C56">
        <w:t>CERTIFICATION FOR ALL BORROW PITS MUST BE OBTAINED IN ACCORDANCE WITH SUBSECTION 107.06 OF THE STANDARD SPECIFICATIONS.</w:t>
      </w:r>
    </w:p>
    <w:p w14:paraId="64CC2AC2" w14:textId="77777777" w:rsidR="00902E00" w:rsidRPr="00590C56" w:rsidRDefault="007C5F2B" w:rsidP="007F4717">
      <w:pPr>
        <w:pStyle w:val="V8NotesBody"/>
        <w:ind w:left="432" w:hanging="432"/>
      </w:pPr>
      <w:r w:rsidRPr="007C5F2B">
        <w:t>THE CONTRACTOR SHALL NOT DISPOSE OF ANY MATERIAL EITHER ON OR OFF STATE-OWNED R.O.W. IN A REGULATORY FLOOD WAY AS DEFINED BY THE FEDERAL EMERGENCY MANAGEMENT AGENCY (FEMA) WITHOUT APPROVAL BY FEMA.  ALL MATERIAL SHALL BE DISPOSED OF IN UPLAND (NON-WETLAND) AREAS AND ABOVE ORDINARY HIGH WATER OF ANY ADJACENT WATERCOURSE.  THIS DOES NOT ELIMINATE THE NEED TO OBTAIN ANY OTHER LICENSES OR PERMITS THAT MAY BE REQUIRED BY ANY OTHER FEDERAL, STATE OR LOCAL AGENCY.</w:t>
      </w:r>
    </w:p>
    <w:p w14:paraId="07913882" w14:textId="77777777" w:rsidR="00902E00" w:rsidRPr="00590C56" w:rsidRDefault="00902E00" w:rsidP="007F4717">
      <w:pPr>
        <w:pStyle w:val="V8NotesBody"/>
        <w:ind w:left="432" w:hanging="432"/>
      </w:pPr>
      <w:r w:rsidRPr="00590C56">
        <w:t>ARCHAEOLOGICAL SITE NO. _____ MUST BE AVOIDED AS A SOURCE OF FILL OR HEAVY MACHINERY STAGING AREA.  EARTH FILL WILL BE REQUIRED FROM AREAS OUTSIDE THE PROPOSED RIGHT-OF-WAY.  CERTIFICATION MUST BE OBTAINED IN ACCORDANCE WITH SUBSECTION 107.06 OF THE STANDARD SPECIFICATIONS.</w:t>
      </w:r>
    </w:p>
    <w:p w14:paraId="69319982" w14:textId="77777777" w:rsidR="008802E8" w:rsidRPr="00590C56" w:rsidRDefault="00542C2A" w:rsidP="00A607EA">
      <w:pPr>
        <w:pStyle w:val="V8NotesBody"/>
        <w:numPr>
          <w:ilvl w:val="0"/>
          <w:numId w:val="0"/>
        </w:numPr>
        <w:ind w:left="461" w:hanging="461"/>
        <w:rPr>
          <w:b/>
          <w:color w:val="4F81BD" w:themeColor="accent1"/>
        </w:rPr>
      </w:pPr>
      <w:bookmarkStart w:id="4" w:name="_Toc473533321"/>
      <w:r>
        <w:rPr>
          <w:b/>
          <w:color w:val="4F81BD" w:themeColor="accent1"/>
        </w:rPr>
        <w:t>9-</w:t>
      </w:r>
      <w:r w:rsidR="004D3289" w:rsidRPr="00590C56">
        <w:rPr>
          <w:b/>
          <w:color w:val="4F81BD" w:themeColor="accent1"/>
        </w:rPr>
        <w:t>105.00</w:t>
      </w:r>
      <w:r w:rsidR="004D3289" w:rsidRPr="00590C56">
        <w:rPr>
          <w:b/>
          <w:color w:val="4F81BD" w:themeColor="accent1"/>
        </w:rPr>
        <w:tab/>
      </w:r>
    </w:p>
    <w:p w14:paraId="2EDAF89A" w14:textId="77777777" w:rsidR="004D3289" w:rsidRPr="00590C56" w:rsidRDefault="004D3289" w:rsidP="00FE78F3">
      <w:pPr>
        <w:pStyle w:val="Heading1"/>
      </w:pPr>
      <w:r w:rsidRPr="00590C56">
        <w:t>SEEDING AND SODDING</w:t>
      </w:r>
      <w:bookmarkEnd w:id="4"/>
    </w:p>
    <w:p w14:paraId="218006C3" w14:textId="77777777" w:rsidR="00902E00" w:rsidRPr="00590C56" w:rsidRDefault="00902E00" w:rsidP="007F4717">
      <w:pPr>
        <w:pStyle w:val="V8NotesBody"/>
        <w:numPr>
          <w:ilvl w:val="0"/>
          <w:numId w:val="2"/>
        </w:numPr>
        <w:ind w:left="432" w:hanging="432"/>
      </w:pPr>
      <w:r w:rsidRPr="00590C56">
        <w:t>ALL EXISTING ROADS WITHIN THE RIGHT-OF-WAY AND NOT IN THE GRADED AREA THAT ARE TO BE ABANDONED SHALL BE SCARIFIED, OBLITERATED, TOPSOILED AND SEEDED.  SCARIFYING AND OBLITERATING THE PAVEMENT WILL NOT BE MEASURED AND PAID FOR DIRECTLY, BUT THE COST WILL BE INCLUDED IN THE COST OF OTHER ITEMS.  TOPSOIL, IN ACCORDANCE WITH SECTION 203 OF THE STANDARD SPECIFICATIONS, WILL BE MEASURED AND PAID FOR UNDER ITEM</w:t>
      </w:r>
      <w:r w:rsidR="00BD3FE7">
        <w:t xml:space="preserve"> NO.</w:t>
      </w:r>
      <w:r w:rsidRPr="00590C56">
        <w:t xml:space="preserve"> </w:t>
      </w:r>
      <w:r w:rsidRPr="00C14738">
        <w:rPr>
          <w:color w:val="FF0000"/>
        </w:rPr>
        <w:t xml:space="preserve">203-04 </w:t>
      </w:r>
      <w:r w:rsidRPr="00590C56">
        <w:t xml:space="preserve">AND/OR </w:t>
      </w:r>
      <w:r w:rsidRPr="005E269C">
        <w:rPr>
          <w:color w:val="FF0000"/>
        </w:rPr>
        <w:t>203-07</w:t>
      </w:r>
      <w:r w:rsidRPr="00590C56">
        <w:t>.  SEEDING, IN ACCORDANCE WITH SECTION 801 OF THE STANDARD SPECIFICATIONS, WILL BE MEASURED AND PAID FOR UNDER ITEM</w:t>
      </w:r>
      <w:r w:rsidR="00BD3FE7">
        <w:t xml:space="preserve"> NO.</w:t>
      </w:r>
      <w:r w:rsidRPr="00590C56">
        <w:t xml:space="preserve"> </w:t>
      </w:r>
      <w:r w:rsidRPr="00C14738">
        <w:rPr>
          <w:color w:val="FF0000"/>
        </w:rPr>
        <w:t>801-01.</w:t>
      </w:r>
    </w:p>
    <w:p w14:paraId="47902003" w14:textId="77777777" w:rsidR="00902E00" w:rsidRPr="00590C56" w:rsidRDefault="00902E00" w:rsidP="007F4717">
      <w:pPr>
        <w:pStyle w:val="V8NotesBody"/>
        <w:ind w:left="432" w:hanging="432"/>
      </w:pPr>
      <w:r w:rsidRPr="00590C56">
        <w:t xml:space="preserve">SOD SHALL BE PLACED AT LOCATIONS SHOWN ON THE PLANS TO PREVENT DAMAGE TO ADJACENT FACILITIES AND PROPERTY DUE TO EROSION ON ALL NEWLY GRADED CUT AND FILL SLOPES AS WORK PROGRESSES. </w:t>
      </w:r>
    </w:p>
    <w:p w14:paraId="7F28DD44" w14:textId="77777777" w:rsidR="00902E00" w:rsidRPr="00590C56" w:rsidRDefault="00902E00" w:rsidP="00835788">
      <w:pPr>
        <w:pStyle w:val="V8NotesBody"/>
        <w:numPr>
          <w:ilvl w:val="0"/>
          <w:numId w:val="0"/>
        </w:numPr>
        <w:rPr>
          <w:b/>
          <w:color w:val="4F81BD" w:themeColor="accent1"/>
        </w:rPr>
      </w:pPr>
      <w:r w:rsidRPr="00590C56">
        <w:rPr>
          <w:b/>
          <w:color w:val="4F81BD" w:themeColor="accent1"/>
        </w:rPr>
        <w:t xml:space="preserve">NOTE: </w:t>
      </w:r>
      <w:r w:rsidR="00835788">
        <w:rPr>
          <w:b/>
          <w:color w:val="4F81BD" w:themeColor="accent1"/>
        </w:rPr>
        <w:tab/>
      </w:r>
      <w:r w:rsidRPr="00590C56">
        <w:rPr>
          <w:b/>
          <w:color w:val="4F81BD" w:themeColor="accent1"/>
        </w:rPr>
        <w:t xml:space="preserve">SEE SECTION 4-801.05. NOTE (3) SHALL BE PLACED IN THE GENERAL </w:t>
      </w:r>
      <w:r w:rsidR="00835788">
        <w:rPr>
          <w:b/>
          <w:color w:val="4F81BD" w:themeColor="accent1"/>
        </w:rPr>
        <w:tab/>
      </w:r>
      <w:r w:rsidRPr="00590C56">
        <w:rPr>
          <w:b/>
          <w:color w:val="4F81BD" w:themeColor="accent1"/>
        </w:rPr>
        <w:t xml:space="preserve">NOTES WITH THE BLANK BEING FILLED IN WITH THE PROPER ITEM </w:t>
      </w:r>
      <w:r w:rsidR="00835788">
        <w:rPr>
          <w:b/>
          <w:color w:val="4F81BD" w:themeColor="accent1"/>
        </w:rPr>
        <w:tab/>
      </w:r>
      <w:r w:rsidRPr="00590C56">
        <w:rPr>
          <w:b/>
          <w:color w:val="4F81BD" w:themeColor="accent1"/>
        </w:rPr>
        <w:t>NUMBER.</w:t>
      </w:r>
    </w:p>
    <w:p w14:paraId="5DBD7329" w14:textId="77777777" w:rsidR="00902E00" w:rsidRPr="00590C56" w:rsidRDefault="00902E00" w:rsidP="007F4717">
      <w:pPr>
        <w:pStyle w:val="V8NotesBody"/>
        <w:ind w:left="432" w:hanging="432"/>
      </w:pPr>
      <w:r w:rsidRPr="00590C56">
        <w:t>ITEM NO. ____ SHALL BE USED ON SLOPES 3:1 OR STEEPER AND OTHER AREAS AS INDICATED IN THE PLANS THAT ARE INACCESSIBLE FOR MOWING.</w:t>
      </w:r>
    </w:p>
    <w:p w14:paraId="47F7D6AB" w14:textId="77777777" w:rsidR="00902E00" w:rsidRPr="00590C56" w:rsidRDefault="00902E00" w:rsidP="007F4717">
      <w:pPr>
        <w:pStyle w:val="V8NotesBody"/>
        <w:ind w:left="432" w:hanging="432"/>
      </w:pPr>
      <w:r w:rsidRPr="00590C56">
        <w:t xml:space="preserve">ITEM NO. </w:t>
      </w:r>
      <w:r w:rsidRPr="005E269C">
        <w:rPr>
          <w:color w:val="FF0000"/>
        </w:rPr>
        <w:t>801-01</w:t>
      </w:r>
      <w:r w:rsidRPr="00590C56">
        <w:t>, SEEDING (WITH MULCH), SHALL BE USED WHERE EROSION CONTROL BLANKET OR SOD ARE NOT APPLIED.</w:t>
      </w:r>
    </w:p>
    <w:p w14:paraId="09F331BF" w14:textId="77777777" w:rsidR="00902E00" w:rsidRPr="00590C56" w:rsidRDefault="00902E00" w:rsidP="007F4717">
      <w:pPr>
        <w:pStyle w:val="V8NotesBody"/>
        <w:ind w:left="432" w:hanging="432"/>
      </w:pPr>
      <w:r w:rsidRPr="00590C56">
        <w:t xml:space="preserve">ITEM NO. </w:t>
      </w:r>
      <w:r w:rsidRPr="005E269C">
        <w:rPr>
          <w:color w:val="FF0000"/>
        </w:rPr>
        <w:t>801-02</w:t>
      </w:r>
      <w:r w:rsidRPr="00590C56">
        <w:t>, SEEDING (WITHOUT MULCH) AND EROSION CONTROL BLANKET, SHALL BE PLACED AT LOCATIONS SHOWN ON THE PLANS AS WELL AS LOCATIONS DIRECTED BY THE ENGINEER.</w:t>
      </w:r>
    </w:p>
    <w:p w14:paraId="51C814C6" w14:textId="77777777" w:rsidR="008802E8" w:rsidRPr="00590C56" w:rsidRDefault="00542C2A" w:rsidP="00A607EA">
      <w:pPr>
        <w:pStyle w:val="V8NotesBody"/>
        <w:numPr>
          <w:ilvl w:val="0"/>
          <w:numId w:val="0"/>
        </w:numPr>
        <w:ind w:left="461" w:hanging="461"/>
        <w:rPr>
          <w:b/>
          <w:color w:val="4F81BD" w:themeColor="accent1"/>
        </w:rPr>
      </w:pPr>
      <w:bookmarkStart w:id="5" w:name="_Toc473533322"/>
      <w:r>
        <w:rPr>
          <w:b/>
          <w:color w:val="4F81BD" w:themeColor="accent1"/>
        </w:rPr>
        <w:t>9-</w:t>
      </w:r>
      <w:r w:rsidR="0088109B" w:rsidRPr="00590C56">
        <w:rPr>
          <w:b/>
          <w:color w:val="4F81BD" w:themeColor="accent1"/>
        </w:rPr>
        <w:t>110.00</w:t>
      </w:r>
      <w:r w:rsidR="0088109B" w:rsidRPr="00590C56">
        <w:rPr>
          <w:b/>
          <w:color w:val="4F81BD" w:themeColor="accent1"/>
        </w:rPr>
        <w:tab/>
      </w:r>
    </w:p>
    <w:p w14:paraId="03D1C61A" w14:textId="77777777" w:rsidR="0088109B" w:rsidRPr="00590C56" w:rsidRDefault="0088109B" w:rsidP="00FE78F3">
      <w:pPr>
        <w:pStyle w:val="Heading1"/>
      </w:pPr>
      <w:r w:rsidRPr="00590C56">
        <w:t>GUARDRAIL</w:t>
      </w:r>
      <w:bookmarkEnd w:id="5"/>
    </w:p>
    <w:p w14:paraId="21A98294" w14:textId="77777777" w:rsidR="00902E00" w:rsidRPr="00590C56" w:rsidRDefault="00902E00" w:rsidP="007F4717">
      <w:pPr>
        <w:pStyle w:val="V8NotesBody"/>
        <w:numPr>
          <w:ilvl w:val="0"/>
          <w:numId w:val="3"/>
        </w:numPr>
        <w:ind w:left="432" w:hanging="432"/>
      </w:pPr>
      <w:r w:rsidRPr="00590C56">
        <w:t>THE CONTRACTOR SHALL NOT REMOVE ANY SECTIONS OF EXISTING GUARDRAIL TO REWORK SHOULDERS OR FLATTEN SLOPES UNTIL THE ENGINEER CONCURS IN THE NECESSITY OF REMOVAL DUE TO CONSTRUCTION REQUIREMENTS AND THE APPROPRIATE WARNING DEVICES ARE INSTALLED.  THE PROPOSED GUARDRAIL, INCLUDING ANY ANCHOR SYSTEM, SHALL BE INSTALLED QUICKLY TO MINIMIZE TRAFFIC EXPOSURE TO ANY HAZARD.  NO PAYMENT WILL BE MADE FOR A SECTION OF PROPOSED GUARDRAIL, INCLUDING ANCHORS, UNTIL IT IS COMPLETE IN PLACE.</w:t>
      </w:r>
    </w:p>
    <w:p w14:paraId="7F0324E7" w14:textId="77777777" w:rsidR="00902E00" w:rsidRPr="00590C56" w:rsidRDefault="00902E00" w:rsidP="00A607EA">
      <w:pPr>
        <w:pStyle w:val="V8NotesBody"/>
        <w:numPr>
          <w:ilvl w:val="0"/>
          <w:numId w:val="0"/>
        </w:numPr>
        <w:ind w:left="461" w:hanging="461"/>
        <w:rPr>
          <w:b/>
          <w:color w:val="4F81BD" w:themeColor="accent1"/>
        </w:rPr>
      </w:pPr>
      <w:r w:rsidRPr="00590C56">
        <w:rPr>
          <w:b/>
          <w:color w:val="4F81BD" w:themeColor="accent1"/>
        </w:rPr>
        <w:t xml:space="preserve">NOTE: </w:t>
      </w:r>
      <w:r w:rsidR="008802E8" w:rsidRPr="00590C56">
        <w:rPr>
          <w:b/>
          <w:color w:val="4F81BD" w:themeColor="accent1"/>
        </w:rPr>
        <w:tab/>
      </w:r>
      <w:r w:rsidRPr="00590C56">
        <w:rPr>
          <w:b/>
          <w:color w:val="4F81BD" w:themeColor="accent1"/>
        </w:rPr>
        <w:t>NOTE (2) NOT NECESSARY IF NOTE (1) IS USED.</w:t>
      </w:r>
    </w:p>
    <w:p w14:paraId="36ABBA83" w14:textId="77777777" w:rsidR="00902E00" w:rsidRPr="00590C56" w:rsidRDefault="00902E00" w:rsidP="007F4717">
      <w:pPr>
        <w:pStyle w:val="V8NotesBody"/>
        <w:ind w:left="432" w:hanging="432"/>
      </w:pPr>
      <w:r w:rsidRPr="00590C56">
        <w:t>THE PROPOSED GUARDRAIL, INCLUDING ANY ANCHOR SYSTEM, SHALL BE INSTALLED QUICKLY TO MINIMIZE TRAFFIC EXPOSURE TO ANY HAZARD.  NO PAYMENT WILL BE MADE FOR A SECTION OF PROPOSED GUARDRAIL, INCLUDING ANCHORS, UNTIL IT IS COMPLETE IN PLACE.</w:t>
      </w:r>
    </w:p>
    <w:p w14:paraId="751F1285" w14:textId="77777777" w:rsidR="00902E00" w:rsidRPr="00590C56" w:rsidRDefault="00902E00" w:rsidP="00164A7E">
      <w:pPr>
        <w:pStyle w:val="V8NotesBody"/>
        <w:numPr>
          <w:ilvl w:val="0"/>
          <w:numId w:val="0"/>
        </w:numPr>
        <w:ind w:left="720" w:hanging="720"/>
        <w:rPr>
          <w:b/>
          <w:color w:val="4F81BD" w:themeColor="accent1"/>
        </w:rPr>
      </w:pPr>
      <w:r w:rsidRPr="00590C56">
        <w:rPr>
          <w:b/>
          <w:color w:val="4F81BD" w:themeColor="accent1"/>
        </w:rPr>
        <w:t xml:space="preserve">NOTE: </w:t>
      </w:r>
      <w:r w:rsidR="008802E8" w:rsidRPr="00590C56">
        <w:rPr>
          <w:b/>
          <w:color w:val="4F81BD" w:themeColor="accent1"/>
        </w:rPr>
        <w:tab/>
      </w:r>
      <w:r w:rsidRPr="00590C56">
        <w:rPr>
          <w:b/>
          <w:color w:val="4F81BD" w:themeColor="accent1"/>
        </w:rPr>
        <w:t>NOTE (3) NOT NECESSARY IF NOTE (2) IS USED.</w:t>
      </w:r>
    </w:p>
    <w:p w14:paraId="44167DD7" w14:textId="77777777" w:rsidR="00902E00" w:rsidRPr="00590C56" w:rsidRDefault="007C5F2B" w:rsidP="007F4717">
      <w:pPr>
        <w:pStyle w:val="V8NotesBody"/>
        <w:ind w:left="432" w:hanging="432"/>
      </w:pPr>
      <w:r w:rsidRPr="007C5F2B">
        <w:t>IF ANY APPROACH END OF A SECTION OF GUARDRAIL OR BRIDGE RAIL MUST TEMPORARILY BE LEFT INCOMPLETE AND EXPOSED TO TRAFFIC, THE CONTRACTOR SHALL USE TWO (2) TEMPORARY BARRICADES OR DRUMS WITH TYPE “A” LIGHTS AND ROUNDED END ELEMENTS AS MINIMUM MEASURES TO PROTECT TRAFFIC FROM THE HAZARD OF AN EXPOSED END.  ALL COST OF FURNISHING AND INSTALLING TEMPORARY BARRICADES OR DRUMS WITH TYPE “A” LIGHTS TO DELINEATE GUARDRAIL END AND A TEMPORARY ROUNDED END ELEMENT SHALL BE INCLUDED IN THE COST OF THE PROPOSED GUARDRAIL END TE</w:t>
      </w:r>
      <w:r>
        <w:t>RMINAL.</w:t>
      </w:r>
    </w:p>
    <w:p w14:paraId="2DE66EF5" w14:textId="77777777" w:rsidR="00902E00" w:rsidRPr="00796BCB" w:rsidRDefault="00902E00" w:rsidP="00164A7E">
      <w:pPr>
        <w:pStyle w:val="V8NotesBody"/>
        <w:numPr>
          <w:ilvl w:val="0"/>
          <w:numId w:val="0"/>
        </w:numPr>
        <w:ind w:left="720" w:hanging="720"/>
        <w:rPr>
          <w:b/>
          <w:color w:val="4F81BD" w:themeColor="accent1"/>
        </w:rPr>
      </w:pPr>
      <w:r w:rsidRPr="00796BCB">
        <w:rPr>
          <w:b/>
          <w:color w:val="4F81BD" w:themeColor="accent1"/>
        </w:rPr>
        <w:t xml:space="preserve">NOTE: </w:t>
      </w:r>
      <w:r w:rsidR="008802E8" w:rsidRPr="00796BCB">
        <w:rPr>
          <w:b/>
          <w:color w:val="4F81BD" w:themeColor="accent1"/>
        </w:rPr>
        <w:tab/>
      </w:r>
      <w:r w:rsidRPr="00796BCB">
        <w:rPr>
          <w:b/>
          <w:color w:val="4F81BD" w:themeColor="accent1"/>
        </w:rPr>
        <w:t>NOTE (4) TO BE USED ON NEW ALIGNMENT ONLY OR IF THE ROADWAY HAS BEEN CLOSED TO TRAFFIC DURING CONSTRUCTION.</w:t>
      </w:r>
    </w:p>
    <w:p w14:paraId="7C3B7C46" w14:textId="77777777" w:rsidR="00902E00" w:rsidRPr="00CF18C2" w:rsidRDefault="00902E00" w:rsidP="007F4717">
      <w:pPr>
        <w:pStyle w:val="V8NotesBody"/>
        <w:ind w:left="432" w:hanging="432"/>
      </w:pPr>
      <w:r w:rsidRPr="00CF18C2">
        <w:t>GUARDRAIL IS TO BE COMPLETE IN PLACE BEFORE THE MAINLINE ROADWAY IS OPENED TO TRAFFIC.</w:t>
      </w:r>
    </w:p>
    <w:p w14:paraId="111B9061" w14:textId="77777777" w:rsidR="008802E8" w:rsidRPr="00796BCB" w:rsidRDefault="00542C2A" w:rsidP="00A607EA">
      <w:pPr>
        <w:pStyle w:val="V8NotesBody"/>
        <w:numPr>
          <w:ilvl w:val="0"/>
          <w:numId w:val="0"/>
        </w:numPr>
        <w:ind w:left="461" w:hanging="461"/>
        <w:rPr>
          <w:b/>
          <w:color w:val="4F81BD" w:themeColor="accent1"/>
        </w:rPr>
      </w:pPr>
      <w:bookmarkStart w:id="6" w:name="_Toc473533323"/>
      <w:r>
        <w:rPr>
          <w:b/>
          <w:color w:val="4F81BD" w:themeColor="accent1"/>
        </w:rPr>
        <w:t>9-</w:t>
      </w:r>
      <w:r w:rsidR="0088109B" w:rsidRPr="00796BCB">
        <w:rPr>
          <w:b/>
          <w:color w:val="4F81BD" w:themeColor="accent1"/>
        </w:rPr>
        <w:t>115.00</w:t>
      </w:r>
      <w:r w:rsidR="0088109B" w:rsidRPr="00796BCB">
        <w:rPr>
          <w:b/>
          <w:color w:val="4F81BD" w:themeColor="accent1"/>
        </w:rPr>
        <w:tab/>
      </w:r>
    </w:p>
    <w:p w14:paraId="697E91F5" w14:textId="77777777" w:rsidR="0088109B" w:rsidRPr="00CF18C2" w:rsidRDefault="0088109B" w:rsidP="00FE78F3">
      <w:pPr>
        <w:pStyle w:val="Heading1"/>
      </w:pPr>
      <w:r w:rsidRPr="00CF18C2">
        <w:t>DRAINAGE</w:t>
      </w:r>
      <w:bookmarkEnd w:id="6"/>
    </w:p>
    <w:p w14:paraId="37B2511A" w14:textId="77777777" w:rsidR="00902E00" w:rsidRPr="00CF18C2" w:rsidRDefault="00902E00" w:rsidP="007F4717">
      <w:pPr>
        <w:pStyle w:val="V8NotesBody"/>
        <w:numPr>
          <w:ilvl w:val="0"/>
          <w:numId w:val="4"/>
        </w:numPr>
        <w:ind w:left="432" w:hanging="432"/>
      </w:pPr>
      <w:r w:rsidRPr="00CF18C2">
        <w:t>THE CONTRACTOR SHALL SHAPE DITCHES TO THE SPECIFIED DESIGN.  THIS WORK WILL NOT BE MEASURED AND PAID FOR DIRECTLY, BUT THE COST WILL BE INCLUDED IN THE COST OF OTHER ITEMS.</w:t>
      </w:r>
    </w:p>
    <w:p w14:paraId="4EDE17E7" w14:textId="77777777" w:rsidR="00902E00" w:rsidRPr="00796BCB" w:rsidRDefault="00902E00" w:rsidP="00A607EA">
      <w:pPr>
        <w:pStyle w:val="V8NotesBody"/>
        <w:numPr>
          <w:ilvl w:val="0"/>
          <w:numId w:val="0"/>
        </w:numPr>
        <w:ind w:left="461" w:hanging="461"/>
        <w:rPr>
          <w:b/>
          <w:color w:val="4F81BD" w:themeColor="accent1"/>
        </w:rPr>
      </w:pPr>
      <w:r w:rsidRPr="00796BCB">
        <w:rPr>
          <w:b/>
          <w:color w:val="4F81BD" w:themeColor="accent1"/>
        </w:rPr>
        <w:t xml:space="preserve">NOTE: </w:t>
      </w:r>
      <w:r w:rsidR="008802E8" w:rsidRPr="00796BCB">
        <w:rPr>
          <w:b/>
          <w:color w:val="4F81BD" w:themeColor="accent1"/>
        </w:rPr>
        <w:tab/>
      </w:r>
      <w:r w:rsidRPr="00796BCB">
        <w:rPr>
          <w:b/>
          <w:color w:val="4F81BD" w:themeColor="accent1"/>
        </w:rPr>
        <w:t>SEE SECTION 4-204.00.</w:t>
      </w:r>
    </w:p>
    <w:p w14:paraId="3947E15E" w14:textId="77777777" w:rsidR="00902E00" w:rsidRPr="00CF18C2" w:rsidRDefault="00902E00" w:rsidP="007F4717">
      <w:pPr>
        <w:pStyle w:val="V8NotesBody"/>
        <w:ind w:left="432" w:hanging="432"/>
      </w:pPr>
      <w:r w:rsidRPr="00CF18C2">
        <w:t xml:space="preserve">EXCAVATION FOR _______ WILL NOT BE MEASURED AND PAID FOR DIRECTLY, BUT WILL BE INCLUDED IN THE PRICE BID PER LINEAR FOOT OF </w:t>
      </w:r>
      <w:r w:rsidR="00663F16" w:rsidRPr="00CF18C2">
        <w:t>PIPE (</w:t>
      </w:r>
      <w:r w:rsidRPr="00CF18C2">
        <w:t xml:space="preserve"> </w:t>
      </w:r>
      <w:r w:rsidR="00584DA9">
        <w:t xml:space="preserve">CHOOSE THE APPLICABLE ITEM(S) FROM THE FOLLOWING: </w:t>
      </w:r>
      <w:r w:rsidRPr="00CF18C2">
        <w:t xml:space="preserve">PIPE CULVERTS, STORM SEWERS, CONDUITS, ALL OTHER CULVERTS AND MINOR STRUCTURES). </w:t>
      </w:r>
    </w:p>
    <w:p w14:paraId="159DB4EF" w14:textId="77777777" w:rsidR="00902E00" w:rsidRPr="00CF18C2" w:rsidRDefault="00902E00" w:rsidP="007F4717">
      <w:pPr>
        <w:pStyle w:val="V8NotesBody"/>
        <w:ind w:left="432" w:hanging="432"/>
      </w:pPr>
      <w:r w:rsidRPr="00CF18C2">
        <w:t>CULVERT EXCAVATION FOR CONCRETE BOX OR SLAB TYPE CULVERTS OR BRIDGES WILL NOT BE MEASURED AND PAID FOR DIRECTLY, BUT THE COST WILL BE INCLUDED IN THE COST OF OTHER ITEMS.</w:t>
      </w:r>
    </w:p>
    <w:p w14:paraId="5E32E9DF" w14:textId="77777777" w:rsidR="00902E00" w:rsidRPr="00CF18C2" w:rsidRDefault="00902E00" w:rsidP="007F4717">
      <w:pPr>
        <w:pStyle w:val="V8NotesBody"/>
        <w:ind w:left="432" w:hanging="432"/>
      </w:pPr>
      <w:r w:rsidRPr="00CF18C2">
        <w:t xml:space="preserve">THE CUTTING OF INLET AND OUTLET DITCHES WHERE SHOWN ON PLANS OR AS DIRECTED BY THE ENGINEER WILL BE MEASURED AND PAID FOR AS ITEM NO. </w:t>
      </w:r>
      <w:r w:rsidRPr="00571880">
        <w:rPr>
          <w:color w:val="FF0000"/>
        </w:rPr>
        <w:t xml:space="preserve">203-01 </w:t>
      </w:r>
      <w:r w:rsidRPr="00CF18C2">
        <w:t>ROAD AND DRAINAGE EXCAVATION (UNCLASSIFIED).</w:t>
      </w:r>
    </w:p>
    <w:p w14:paraId="624300ED" w14:textId="77777777" w:rsidR="00902E00" w:rsidRPr="00CF18C2" w:rsidRDefault="00902E00" w:rsidP="007F4717">
      <w:pPr>
        <w:pStyle w:val="V8NotesBody"/>
        <w:ind w:left="432" w:hanging="432"/>
      </w:pPr>
      <w:r w:rsidRPr="00CF18C2">
        <w:t>WHERE A CULVERT (PIPE, SLAB OR BOX) IS MOVED TO A NEW LOCATION OTHER THAN THAT SHOWN ON THE PLANS, INCREASING OR DECREASING THE AMOUNT OF CULVERT EXCAVATION</w:t>
      </w:r>
      <w:r w:rsidR="00584DA9">
        <w:t xml:space="preserve"> WILL NOT RESULT IN AN</w:t>
      </w:r>
      <w:r w:rsidRPr="00CF18C2">
        <w:t xml:space="preserve"> INCREASE OR DECREASE IN THE AMOUNT OF PAYMENT </w:t>
      </w:r>
      <w:r w:rsidR="003A0CCB">
        <w:t xml:space="preserve">THAT </w:t>
      </w:r>
      <w:r w:rsidRPr="00CF18C2">
        <w:t>WILL BE MADE DUE TO SUCH CHANGE.</w:t>
      </w:r>
    </w:p>
    <w:p w14:paraId="3F877A09" w14:textId="77777777" w:rsidR="00902E00" w:rsidRPr="00CF18C2" w:rsidRDefault="00902E00" w:rsidP="007F4717">
      <w:pPr>
        <w:pStyle w:val="V8NotesBody"/>
        <w:ind w:left="432" w:hanging="432"/>
      </w:pPr>
      <w:r w:rsidRPr="00CF18C2">
        <w:t>DURING CONSTRUCTION OF DRAINAGE STRUCTURES ALL COST ASSOCIATED WITH MAINTAINING THE FLOW OF WATER AND TRAFFIC, AT THESE STRUCTURES, DURING THE PHASED CONSTRUCTION OF THIS PROJECT ARE TO BE INCLUDED IN THE UNIT PRICE OF THE DRAINAGE STRUCTURES AND TRAFFIC CONTROL ITEMS.</w:t>
      </w:r>
    </w:p>
    <w:p w14:paraId="4B61815D" w14:textId="77777777" w:rsidR="00902E00" w:rsidRPr="00CF18C2" w:rsidRDefault="00902E00" w:rsidP="007F4717">
      <w:pPr>
        <w:pStyle w:val="V8NotesBody"/>
        <w:ind w:left="432" w:hanging="432"/>
      </w:pPr>
      <w:r w:rsidRPr="00CF18C2">
        <w:t xml:space="preserve">ALL EXISTING PIPES AS SHOWN ON PLANS OR AS DIRECTED BY THE ENGINEER THAT ARE TO BE LEFT IN PLACE AND ABANDONED MUST BE BACKFILLED AND PLUGGED. ALL COST FOR THIS WORK SHALL BE INCLUDED IN ITEM NO. </w:t>
      </w:r>
      <w:r w:rsidRPr="00571880">
        <w:rPr>
          <w:color w:val="FF0000"/>
        </w:rPr>
        <w:t>204-08.01</w:t>
      </w:r>
      <w:r w:rsidRPr="00CF18C2">
        <w:t>, BACKFILL MATERIAL (FLOWABLE FILL), C.Y.</w:t>
      </w:r>
    </w:p>
    <w:p w14:paraId="76AC9B4F" w14:textId="77777777" w:rsidR="008802E8" w:rsidRPr="00796BCB" w:rsidRDefault="00542C2A" w:rsidP="00A607EA">
      <w:pPr>
        <w:pStyle w:val="V8NotesBody"/>
        <w:numPr>
          <w:ilvl w:val="0"/>
          <w:numId w:val="0"/>
        </w:numPr>
        <w:ind w:left="461" w:hanging="461"/>
        <w:rPr>
          <w:b/>
          <w:color w:val="4F81BD" w:themeColor="accent1"/>
        </w:rPr>
      </w:pPr>
      <w:bookmarkStart w:id="7" w:name="_Toc473533324"/>
      <w:r>
        <w:rPr>
          <w:b/>
          <w:color w:val="4F81BD" w:themeColor="accent1"/>
        </w:rPr>
        <w:t>9-</w:t>
      </w:r>
      <w:r w:rsidR="0088109B" w:rsidRPr="00796BCB">
        <w:rPr>
          <w:b/>
          <w:color w:val="4F81BD" w:themeColor="accent1"/>
        </w:rPr>
        <w:t>120.00</w:t>
      </w:r>
      <w:r w:rsidR="0088109B" w:rsidRPr="00796BCB">
        <w:rPr>
          <w:b/>
          <w:color w:val="4F81BD" w:themeColor="accent1"/>
        </w:rPr>
        <w:tab/>
      </w:r>
    </w:p>
    <w:p w14:paraId="56CF0D53" w14:textId="77777777" w:rsidR="0088109B" w:rsidRPr="00CF18C2" w:rsidRDefault="0088109B" w:rsidP="00FE78F3">
      <w:pPr>
        <w:pStyle w:val="Heading1"/>
      </w:pPr>
      <w:r w:rsidRPr="00CF18C2">
        <w:t>FENCING</w:t>
      </w:r>
      <w:bookmarkEnd w:id="7"/>
    </w:p>
    <w:p w14:paraId="603F0B15" w14:textId="77777777" w:rsidR="00902E00" w:rsidRPr="00CF18C2" w:rsidRDefault="00902E00" w:rsidP="007F4717">
      <w:pPr>
        <w:pStyle w:val="V8NotesBody"/>
        <w:numPr>
          <w:ilvl w:val="0"/>
          <w:numId w:val="5"/>
        </w:numPr>
        <w:ind w:left="432" w:hanging="432"/>
      </w:pPr>
      <w:r w:rsidRPr="00CF18C2">
        <w:t>LOCATION OF THE FENCE SHALL BE ONE FOOT INSIDE THE RIGHT-OF-WAY EXCEPT WHERE SHOWN</w:t>
      </w:r>
      <w:r w:rsidR="00CB19A6">
        <w:t xml:space="preserve"> OTHERWISE</w:t>
      </w:r>
      <w:r w:rsidRPr="00CF18C2">
        <w:t xml:space="preserve"> ON THE PLANS.</w:t>
      </w:r>
    </w:p>
    <w:p w14:paraId="6D990DFA" w14:textId="77777777" w:rsidR="00902E00" w:rsidRPr="00CF18C2" w:rsidRDefault="00902E00" w:rsidP="007F4717">
      <w:pPr>
        <w:pStyle w:val="V8NotesBody"/>
        <w:ind w:left="432" w:hanging="432"/>
      </w:pPr>
      <w:r w:rsidRPr="00CF18C2">
        <w:t>FENCES SHALL BE TURNED IN AT DRAINAGE STRUCTURES, STOCK PASSES AND BRIDGES WHERE DIRECTED BY THE ENGINEER SO AS TO ABUT WINGWALLS AND/OR ABUTMENTS.</w:t>
      </w:r>
    </w:p>
    <w:p w14:paraId="23BA187F" w14:textId="77777777" w:rsidR="00902E00" w:rsidRPr="00CF18C2" w:rsidRDefault="00902E00" w:rsidP="007F4717">
      <w:pPr>
        <w:pStyle w:val="V8NotesBody"/>
        <w:ind w:left="432" w:hanging="432"/>
      </w:pPr>
      <w:r w:rsidRPr="00CF18C2">
        <w:t>THE CONTRACTOR SHALL GIVE THE AFFECTED PROPERTY OWNERS</w:t>
      </w:r>
      <w:r w:rsidR="00584DA9">
        <w:t xml:space="preserve"> A</w:t>
      </w:r>
      <w:del w:id="8" w:author="Dawn Pruett" w:date="2020-02-25T13:38:00Z">
        <w:r w:rsidRPr="00CF18C2" w:rsidDel="00584DA9">
          <w:delText xml:space="preserve"> </w:delText>
        </w:r>
      </w:del>
      <w:r w:rsidRPr="00CF18C2">
        <w:t>TWO WEEK NOTICE PRIOR TO CUTTING FENCES.</w:t>
      </w:r>
    </w:p>
    <w:p w14:paraId="354A9089" w14:textId="77777777" w:rsidR="00902E00" w:rsidRPr="00CF18C2" w:rsidRDefault="00902E00" w:rsidP="007F4717">
      <w:pPr>
        <w:pStyle w:val="V8NotesBody"/>
        <w:ind w:left="432" w:hanging="432"/>
      </w:pPr>
      <w:r w:rsidRPr="00CF18C2">
        <w:t>THE CONTRACTOR SHALL BE REQUIRED TO INSTALL ACCESS CONTROL FENCES PRIOR TO CUTTING EXISTING STOCK FENCES IN AREAS UTILIZED BY DOMESTIC LIVESTOCK OR OTHER AREAS AS DIRECTED BY THE ENGINEER.</w:t>
      </w:r>
    </w:p>
    <w:p w14:paraId="0897ADCA" w14:textId="77777777" w:rsidR="008802E8" w:rsidRPr="00796BCB" w:rsidRDefault="00542C2A" w:rsidP="00A607EA">
      <w:pPr>
        <w:pStyle w:val="V8NotesBody"/>
        <w:numPr>
          <w:ilvl w:val="0"/>
          <w:numId w:val="0"/>
        </w:numPr>
        <w:ind w:left="461" w:hanging="461"/>
        <w:rPr>
          <w:b/>
          <w:color w:val="4F81BD" w:themeColor="accent1"/>
        </w:rPr>
      </w:pPr>
      <w:bookmarkStart w:id="9" w:name="_Toc473533325"/>
      <w:r>
        <w:rPr>
          <w:b/>
          <w:color w:val="4F81BD" w:themeColor="accent1"/>
        </w:rPr>
        <w:t>9-</w:t>
      </w:r>
      <w:r w:rsidR="00B62C3B" w:rsidRPr="00796BCB">
        <w:rPr>
          <w:b/>
          <w:color w:val="4F81BD" w:themeColor="accent1"/>
        </w:rPr>
        <w:t>125.00</w:t>
      </w:r>
      <w:r w:rsidR="00B62C3B" w:rsidRPr="00796BCB">
        <w:rPr>
          <w:b/>
          <w:color w:val="4F81BD" w:themeColor="accent1"/>
        </w:rPr>
        <w:tab/>
      </w:r>
    </w:p>
    <w:p w14:paraId="3DF2E5F1" w14:textId="77777777" w:rsidR="00B62C3B" w:rsidRPr="00CF18C2" w:rsidRDefault="00B62C3B" w:rsidP="00FE78F3">
      <w:pPr>
        <w:pStyle w:val="Heading1"/>
      </w:pPr>
      <w:r w:rsidRPr="00CF18C2">
        <w:t>MISCELLANEOUS</w:t>
      </w:r>
      <w:bookmarkEnd w:id="9"/>
    </w:p>
    <w:p w14:paraId="2A6C13F0" w14:textId="77777777" w:rsidR="00902E00" w:rsidRPr="00CF18C2" w:rsidRDefault="00902E00" w:rsidP="007F4717">
      <w:pPr>
        <w:pStyle w:val="V8NotesBody"/>
        <w:numPr>
          <w:ilvl w:val="0"/>
          <w:numId w:val="6"/>
        </w:numPr>
        <w:ind w:left="432" w:hanging="432"/>
      </w:pPr>
      <w:r w:rsidRPr="00CF18C2">
        <w:t>ALL DETOUR, ACCESS, SERVICE AND FRONTAGE ROADS SHALL BE CONSTRUCTED WITH A MINIMUM OF ONE (1) COURSE OF BASE MATERIAL BEFORE TRAFFIC IS INTERRUPTED ON EXISTING ROADS.</w:t>
      </w:r>
    </w:p>
    <w:p w14:paraId="0F45994F" w14:textId="77777777" w:rsidR="00902E00" w:rsidRPr="00CF18C2" w:rsidRDefault="009A34C1" w:rsidP="007F4717">
      <w:pPr>
        <w:pStyle w:val="V8NotesBody"/>
        <w:ind w:left="432" w:hanging="432"/>
      </w:pPr>
      <w:r w:rsidRPr="009A34C1">
        <w:t>THE CONTRACTOR SHALL BE REQUIRED TO REMOVE AND RESET MAILBOXES AND POSTS WHERE AND AS DIRECTED BY THE ENGINEER.  COST TO BE INCLUDED IN PRICE BID FOR OTHER CONSTRUCTION ITEMS.</w:t>
      </w:r>
    </w:p>
    <w:p w14:paraId="7C172B3C" w14:textId="77777777" w:rsidR="00902E00" w:rsidRPr="00CF18C2" w:rsidRDefault="00902E00" w:rsidP="007F4717">
      <w:pPr>
        <w:pStyle w:val="V8NotesBody"/>
        <w:ind w:left="432" w:hanging="432"/>
      </w:pPr>
      <w:r w:rsidRPr="00CF18C2">
        <w:t>NOTHING IN THE GENERAL NOTES OR SPECIAL PROVISIONS SHALL RELIEVE THE CONTRACTOR FROM HIS RESPONSIBILITIES TOWARD THE SAFETY AND CONVENIENCE OF THE GENERAL PUBLIC AND THE RESIDENTS ALONG THE PROPOSED CONSTRUCTION AREA.</w:t>
      </w:r>
      <w:r w:rsidR="00C74D1D">
        <w:t xml:space="preserve"> </w:t>
      </w:r>
    </w:p>
    <w:p w14:paraId="1FE29E33" w14:textId="77777777" w:rsidR="008802E8" w:rsidRPr="00796BCB" w:rsidRDefault="00542C2A" w:rsidP="00A607EA">
      <w:pPr>
        <w:pStyle w:val="V8NotesBody"/>
        <w:numPr>
          <w:ilvl w:val="0"/>
          <w:numId w:val="0"/>
        </w:numPr>
        <w:ind w:left="461" w:hanging="461"/>
        <w:rPr>
          <w:b/>
          <w:color w:val="4F81BD" w:themeColor="accent1"/>
        </w:rPr>
      </w:pPr>
      <w:bookmarkStart w:id="10" w:name="_Toc473533326"/>
      <w:r>
        <w:rPr>
          <w:b/>
          <w:color w:val="4F81BD" w:themeColor="accent1"/>
        </w:rPr>
        <w:t>9-</w:t>
      </w:r>
      <w:r w:rsidR="00B62C3B" w:rsidRPr="00796BCB">
        <w:rPr>
          <w:b/>
          <w:color w:val="4F81BD" w:themeColor="accent1"/>
        </w:rPr>
        <w:t>130.00</w:t>
      </w:r>
      <w:r w:rsidR="00B62C3B" w:rsidRPr="00796BCB">
        <w:rPr>
          <w:b/>
          <w:color w:val="4F81BD" w:themeColor="accent1"/>
        </w:rPr>
        <w:tab/>
      </w:r>
    </w:p>
    <w:p w14:paraId="53DBD8AD" w14:textId="77777777" w:rsidR="00B62C3B" w:rsidRPr="00CF18C2" w:rsidRDefault="00B62C3B" w:rsidP="00FE78F3">
      <w:pPr>
        <w:pStyle w:val="Heading1"/>
      </w:pPr>
      <w:r w:rsidRPr="00CF18C2">
        <w:t>ROAD CLOSURE</w:t>
      </w:r>
      <w:bookmarkEnd w:id="10"/>
    </w:p>
    <w:p w14:paraId="34144FFF" w14:textId="77777777" w:rsidR="00902E00" w:rsidRPr="00CF18C2" w:rsidRDefault="00902E00" w:rsidP="007F4717">
      <w:pPr>
        <w:pStyle w:val="V8NotesBody"/>
        <w:numPr>
          <w:ilvl w:val="0"/>
          <w:numId w:val="7"/>
        </w:numPr>
        <w:ind w:left="432" w:hanging="432"/>
      </w:pPr>
      <w:r w:rsidRPr="00CF18C2">
        <w:t>NO LESS THAN SEVEN (7) DAYS PRIOR TO THE CLOSURE OF THE ROAD, THE CONTRACTOR SHALL NOTIFY THE FOLLOWING INDIVIDUALS OR AGENCIES COMPLETELY DESCRIBING THE AFFECTED ROADS AND THE APPROXIMATE DURATION OF THE CONSTRUCTION:  THESE PARTIES INCLUDE, BUT ARE NOT LIMITED TO: (1) LOCAL LAW ENFORCEMENT OFFICE, (2) LOCAL FIRE DEPARTMENT, (3) AMBULANCE SERVICE, (4) LOCAL SCHOOL SUPERINTENDENT, (5) UNITED STATES POSTAL SERVICE, AND (6) LOCAL ROAD SUPERINTENDENT.</w:t>
      </w:r>
    </w:p>
    <w:p w14:paraId="0A4DB9BD" w14:textId="77777777" w:rsidR="008802E8" w:rsidRPr="00796BCB" w:rsidRDefault="00542C2A" w:rsidP="00A607EA">
      <w:pPr>
        <w:pStyle w:val="V8NotesBody"/>
        <w:numPr>
          <w:ilvl w:val="0"/>
          <w:numId w:val="0"/>
        </w:numPr>
        <w:ind w:left="461" w:hanging="461"/>
        <w:rPr>
          <w:b/>
          <w:color w:val="4F81BD" w:themeColor="accent1"/>
        </w:rPr>
      </w:pPr>
      <w:bookmarkStart w:id="11" w:name="_Toc473533327"/>
      <w:r>
        <w:rPr>
          <w:b/>
          <w:color w:val="4F81BD" w:themeColor="accent1"/>
        </w:rPr>
        <w:t>9-</w:t>
      </w:r>
      <w:r w:rsidR="00B62C3B" w:rsidRPr="00796BCB">
        <w:rPr>
          <w:b/>
          <w:color w:val="4F81BD" w:themeColor="accent1"/>
        </w:rPr>
        <w:t>135.00</w:t>
      </w:r>
      <w:r w:rsidR="00B62C3B" w:rsidRPr="00796BCB">
        <w:rPr>
          <w:b/>
          <w:color w:val="4F81BD" w:themeColor="accent1"/>
        </w:rPr>
        <w:tab/>
      </w:r>
    </w:p>
    <w:p w14:paraId="62DB41CD" w14:textId="77777777" w:rsidR="00B62C3B" w:rsidRPr="00CF18C2" w:rsidRDefault="00B62C3B" w:rsidP="00FE78F3">
      <w:pPr>
        <w:pStyle w:val="Heading1"/>
      </w:pPr>
      <w:r w:rsidRPr="00CF18C2">
        <w:t>PAVEMENT MARKINGS</w:t>
      </w:r>
      <w:bookmarkEnd w:id="11"/>
    </w:p>
    <w:p w14:paraId="107853E1" w14:textId="77777777" w:rsidR="00B62C3B" w:rsidRPr="00796BCB" w:rsidRDefault="00B62C3B" w:rsidP="00A607EA">
      <w:pPr>
        <w:pStyle w:val="V8NotesBody"/>
        <w:numPr>
          <w:ilvl w:val="0"/>
          <w:numId w:val="0"/>
        </w:numPr>
        <w:ind w:left="461" w:hanging="461"/>
        <w:rPr>
          <w:b/>
          <w:color w:val="4F81BD" w:themeColor="accent1"/>
        </w:rPr>
      </w:pPr>
      <w:r w:rsidRPr="00796BCB">
        <w:rPr>
          <w:b/>
          <w:color w:val="4F81BD" w:themeColor="accent1"/>
        </w:rPr>
        <w:t xml:space="preserve">NOTE: </w:t>
      </w:r>
      <w:r w:rsidR="0040414F">
        <w:rPr>
          <w:b/>
          <w:color w:val="4F81BD" w:themeColor="accent1"/>
        </w:rPr>
        <w:tab/>
      </w:r>
      <w:r w:rsidRPr="00796BCB">
        <w:rPr>
          <w:b/>
          <w:color w:val="4F81BD" w:themeColor="accent1"/>
        </w:rPr>
        <w:t>SEE SECTION 4-716.05 THROUGH 4-716.36.</w:t>
      </w:r>
    </w:p>
    <w:p w14:paraId="7336A29F" w14:textId="77777777" w:rsidR="008802E8" w:rsidRPr="00796BCB" w:rsidRDefault="00542C2A" w:rsidP="00A607EA">
      <w:pPr>
        <w:pStyle w:val="V8NotesBody"/>
        <w:numPr>
          <w:ilvl w:val="0"/>
          <w:numId w:val="0"/>
        </w:numPr>
        <w:ind w:left="461" w:hanging="461"/>
        <w:rPr>
          <w:b/>
          <w:color w:val="4F81BD" w:themeColor="accent1"/>
        </w:rPr>
      </w:pPr>
      <w:bookmarkStart w:id="12" w:name="_Toc473533328"/>
      <w:r>
        <w:rPr>
          <w:b/>
          <w:color w:val="4F81BD" w:themeColor="accent1"/>
        </w:rPr>
        <w:t>9-</w:t>
      </w:r>
      <w:r w:rsidR="007D499B" w:rsidRPr="00796BCB">
        <w:rPr>
          <w:b/>
          <w:color w:val="4F81BD" w:themeColor="accent1"/>
        </w:rPr>
        <w:t>135.01</w:t>
      </w:r>
      <w:r w:rsidR="007D499B" w:rsidRPr="00796BCB">
        <w:rPr>
          <w:b/>
          <w:color w:val="4F81BD" w:themeColor="accent1"/>
        </w:rPr>
        <w:tab/>
      </w:r>
    </w:p>
    <w:p w14:paraId="12099D55" w14:textId="77777777" w:rsidR="007D499B" w:rsidRPr="00FE78F3" w:rsidRDefault="007D499B" w:rsidP="00FE78F3">
      <w:pPr>
        <w:pStyle w:val="Heading2"/>
      </w:pPr>
      <w:r w:rsidRPr="00FE78F3">
        <w:t>TEMPORARY PAVEMENT MARKINGS ON INTERMEDIATE LAYERS</w:t>
      </w:r>
      <w:bookmarkEnd w:id="12"/>
    </w:p>
    <w:p w14:paraId="15E58B31" w14:textId="77777777" w:rsidR="00902E00" w:rsidRPr="00CF18C2" w:rsidRDefault="00902E00" w:rsidP="007F4717">
      <w:pPr>
        <w:pStyle w:val="V8NotesBody"/>
        <w:numPr>
          <w:ilvl w:val="0"/>
          <w:numId w:val="8"/>
        </w:numPr>
        <w:ind w:left="432" w:hanging="432"/>
      </w:pPr>
      <w:r w:rsidRPr="00CF18C2">
        <w:t>TEMPORARY PAVEMENT LINE MARKINGS ON INTERMEDIATE LAYERS OF PAVEMENT SHALL BE REFLECTIVE TAPE OR REFLECTORIZED PAINT INSTALLED TO PERMANENT STANDARDS AT THE END OF EACH DAY</w:t>
      </w:r>
      <w:r w:rsidR="00584DA9">
        <w:t>’</w:t>
      </w:r>
      <w:r w:rsidRPr="00CF18C2">
        <w:t xml:space="preserve">S WORK.  SHORT, UNMARKED SECTIONS SHALL NOT BE ALLOWED.  THESE MARKINGS WILL BE MEASURED AND PAID FOR UNDER ITEM NO. </w:t>
      </w:r>
      <w:r w:rsidRPr="00571880">
        <w:rPr>
          <w:color w:val="FF0000"/>
        </w:rPr>
        <w:t>716-05.01</w:t>
      </w:r>
      <w:r w:rsidRPr="00CF18C2">
        <w:t>, PAINTED PAVEMENT MARKING (4” LINE), L.M.</w:t>
      </w:r>
    </w:p>
    <w:p w14:paraId="22198AF4" w14:textId="77777777" w:rsidR="00902E00" w:rsidRPr="00CF18C2" w:rsidRDefault="00902E00" w:rsidP="007F4717">
      <w:pPr>
        <w:pStyle w:val="V8NotesBody"/>
        <w:ind w:left="432" w:hanging="432"/>
      </w:pPr>
      <w:r w:rsidRPr="00CF18C2">
        <w:t>TEMPORARY PAVEMENT LINE MARKINGS ON INTERMEDIATE LAYERS OF PAVEMENT SHALL BE REFLECTIVE TAPE OR REFLECTORIZED PAINT INSTALLED TO PERMANENT STANDARDS AT THE END OF EACH DAY</w:t>
      </w:r>
      <w:r w:rsidR="00584DA9">
        <w:t>’</w:t>
      </w:r>
      <w:r w:rsidRPr="00CF18C2">
        <w:t xml:space="preserve">S WORK.  SHORT, UNMARKED SECTIONS SHALL NOT BE ALLOWED.  THESE MARKINGS WILL BE MEASURED AND PAID FOR UNDER ITEM NO. </w:t>
      </w:r>
      <w:r w:rsidRPr="00571880">
        <w:rPr>
          <w:color w:val="FF0000"/>
        </w:rPr>
        <w:t>716-05.20</w:t>
      </w:r>
      <w:r w:rsidRPr="00CF18C2">
        <w:t>, PAINTED PAVEMENT MARKING (6” LINE), L.M.</w:t>
      </w:r>
    </w:p>
    <w:p w14:paraId="48F4764D" w14:textId="77777777" w:rsidR="00902E00" w:rsidRPr="00CF18C2" w:rsidRDefault="00902E00" w:rsidP="007F4717">
      <w:pPr>
        <w:pStyle w:val="V8NotesBody"/>
        <w:ind w:left="432" w:hanging="432"/>
      </w:pPr>
      <w:r w:rsidRPr="00CF18C2">
        <w:t>TEMPORARY PAVEMENT LINE MARKINGS ON INTERMEDIATE LAYERS OF PAVEMENT SHALL BE REFLECTIVE TAPE OR REFLECTORIZED PAINT INSTALLED TO PERMANENT STANDARDS AT THE END OF EACH DAY</w:t>
      </w:r>
      <w:r w:rsidR="00584DA9">
        <w:t>’</w:t>
      </w:r>
      <w:r w:rsidRPr="00CF18C2">
        <w:t xml:space="preserve">S WORK.  SHORT, UNMARKED SECTIONS SHALL NOT BE ALLOWED.  THESE MARKINGS WILL BE MEASURED AND PAID FOR UNDER ITEM NO. </w:t>
      </w:r>
      <w:r w:rsidRPr="00571880">
        <w:rPr>
          <w:color w:val="FF0000"/>
        </w:rPr>
        <w:t>716-05.02</w:t>
      </w:r>
      <w:r w:rsidRPr="00CF18C2">
        <w:t>, PAINTED PAVEMENT MARKING (8” BARRIER LINE), L.F.</w:t>
      </w:r>
    </w:p>
    <w:p w14:paraId="656B42A2" w14:textId="77777777" w:rsidR="00902E00" w:rsidRPr="00CF18C2" w:rsidRDefault="00902E00" w:rsidP="007F4717">
      <w:pPr>
        <w:pStyle w:val="V8NotesBody"/>
        <w:ind w:left="432" w:hanging="432"/>
      </w:pPr>
      <w:r w:rsidRPr="00CF18C2">
        <w:t xml:space="preserve">WIDE (8 INCH) TEMPORARY PAVEMENT MARKING LINE WILL BE MEASURED AND PAID FOR UNDER ITEM NO. </w:t>
      </w:r>
      <w:r w:rsidRPr="00571880">
        <w:rPr>
          <w:color w:val="FF0000"/>
        </w:rPr>
        <w:t xml:space="preserve">716-05.02 </w:t>
      </w:r>
      <w:r w:rsidRPr="00CF18C2">
        <w:t xml:space="preserve">PAINTED PAVEMENT MARKING (8” BARRIER LINE), </w:t>
      </w:r>
      <w:r w:rsidR="00643039">
        <w:t>L.F.</w:t>
      </w:r>
    </w:p>
    <w:p w14:paraId="5EE838CF" w14:textId="77777777" w:rsidR="008802E8" w:rsidRPr="00796BCB" w:rsidRDefault="00542C2A" w:rsidP="00A607EA">
      <w:pPr>
        <w:pStyle w:val="V8NotesBody"/>
        <w:numPr>
          <w:ilvl w:val="0"/>
          <w:numId w:val="0"/>
        </w:numPr>
        <w:ind w:left="461" w:hanging="461"/>
        <w:rPr>
          <w:b/>
          <w:color w:val="4F81BD" w:themeColor="accent1"/>
        </w:rPr>
      </w:pPr>
      <w:bookmarkStart w:id="13" w:name="_Toc473533329"/>
      <w:r>
        <w:rPr>
          <w:b/>
          <w:color w:val="4F81BD" w:themeColor="accent1"/>
        </w:rPr>
        <w:t>9-</w:t>
      </w:r>
      <w:r w:rsidR="00CB36A9" w:rsidRPr="00796BCB">
        <w:rPr>
          <w:b/>
          <w:color w:val="4F81BD" w:themeColor="accent1"/>
        </w:rPr>
        <w:t>135.02</w:t>
      </w:r>
      <w:r w:rsidR="00CB36A9" w:rsidRPr="00796BCB">
        <w:rPr>
          <w:b/>
          <w:color w:val="4F81BD" w:themeColor="accent1"/>
        </w:rPr>
        <w:tab/>
      </w:r>
    </w:p>
    <w:p w14:paraId="0DD855FD" w14:textId="77777777" w:rsidR="00CB36A9" w:rsidRPr="00CF18C2" w:rsidRDefault="00CB36A9" w:rsidP="00FE78F3">
      <w:pPr>
        <w:pStyle w:val="Heading2"/>
      </w:pPr>
      <w:r w:rsidRPr="00CF18C2">
        <w:t>FINAL PAVEMENT MARKING</w:t>
      </w:r>
      <w:bookmarkEnd w:id="13"/>
    </w:p>
    <w:p w14:paraId="3F6776E5" w14:textId="77777777" w:rsidR="008803C5" w:rsidRPr="008803C5" w:rsidRDefault="008803C5" w:rsidP="008803C5">
      <w:pPr>
        <w:ind w:left="0" w:firstLine="0"/>
        <w:rPr>
          <w:rFonts w:ascii="Arial" w:eastAsia="Times New Roman" w:hAnsi="Arial" w:cs="Arial"/>
          <w:b/>
          <w:bCs/>
          <w:snapToGrid w:val="0"/>
          <w:color w:val="4F81BD" w:themeColor="accent1"/>
          <w:sz w:val="14"/>
          <w:szCs w:val="14"/>
        </w:rPr>
      </w:pPr>
      <w:r w:rsidRPr="008803C5">
        <w:rPr>
          <w:rFonts w:ascii="Arial" w:eastAsia="Times New Roman" w:hAnsi="Arial" w:cs="Arial"/>
          <w:b/>
          <w:snapToGrid w:val="0"/>
          <w:color w:val="4F81BD" w:themeColor="accent1"/>
          <w:sz w:val="14"/>
          <w:szCs w:val="14"/>
        </w:rPr>
        <w:t xml:space="preserve">NOTE (5) SHOULD BE ADDED FOR ALL RESURFACING PROJECTS AND PROJECTS WITH RESURFACING OR RETRACING IN WHICH IT IS DETERMINED AT THE CONSTRUCTION FIELD REVIEW THAT BROOMING/DEGRASSING WILL BE INCLUDED IN THE PROJECT INSTEAD OF MAINTENANCE FORCES PERFORMING THIS TASK.  </w:t>
      </w:r>
    </w:p>
    <w:p w14:paraId="7F48FA91" w14:textId="77777777" w:rsidR="008803C5" w:rsidRPr="008803C5" w:rsidRDefault="008803C5" w:rsidP="008803C5">
      <w:pPr>
        <w:ind w:left="0" w:firstLine="0"/>
        <w:rPr>
          <w:rFonts w:ascii="Arial" w:eastAsia="Times New Roman" w:hAnsi="Arial" w:cs="Arial"/>
          <w:b/>
          <w:snapToGrid w:val="0"/>
          <w:color w:val="4F81BD" w:themeColor="accent1"/>
          <w:sz w:val="14"/>
          <w:szCs w:val="14"/>
        </w:rPr>
      </w:pPr>
      <w:r w:rsidRPr="008803C5">
        <w:rPr>
          <w:rFonts w:ascii="Arial" w:eastAsia="Times New Roman" w:hAnsi="Arial" w:cs="Arial"/>
          <w:b/>
          <w:bCs/>
          <w:snapToGrid w:val="0"/>
          <w:color w:val="4F81BD" w:themeColor="accent1"/>
          <w:sz w:val="14"/>
          <w:szCs w:val="14"/>
        </w:rPr>
        <w:t>NOTE (6) SHOULD BE ADDED FOR ALL RESURFACING PROJECTS AND PROJECTS WITH RESURFACING OR RETRACING THAT USE OGFC IN WHICH IT IS DETERMINED AT THE CONSTRUCTION FIELD REVIEW THAT BROOMING/DEGRASSING WILL BE INCLUDED IN THE PROJECT INSTEAD OF MAINTENANCE FORCES PERFORMING THIS TASK .</w:t>
      </w:r>
    </w:p>
    <w:p w14:paraId="2DC1828A" w14:textId="77777777" w:rsidR="008803C5" w:rsidRPr="008803C5" w:rsidRDefault="008803C5" w:rsidP="008803C5">
      <w:pPr>
        <w:numPr>
          <w:ilvl w:val="0"/>
          <w:numId w:val="1"/>
        </w:numPr>
        <w:ind w:left="432" w:hanging="432"/>
        <w:rPr>
          <w:rFonts w:ascii="Arial" w:eastAsia="Times New Roman" w:hAnsi="Arial" w:cs="Arial"/>
          <w:snapToGrid w:val="0"/>
          <w:color w:val="000000"/>
          <w:sz w:val="14"/>
          <w:szCs w:val="14"/>
        </w:rPr>
      </w:pPr>
      <w:r w:rsidRPr="008803C5">
        <w:rPr>
          <w:rFonts w:ascii="Arial" w:eastAsia="Times New Roman" w:hAnsi="Arial" w:cs="Arial"/>
          <w:snapToGrid w:val="0"/>
          <w:color w:val="000000"/>
          <w:sz w:val="14"/>
          <w:szCs w:val="14"/>
        </w:rPr>
        <w:t>THE CONTRACTOR WILL BE REQUIRED TO PERFORM THE FOLLOWING WORK:</w:t>
      </w:r>
    </w:p>
    <w:p w14:paraId="73B9B754" w14:textId="77777777" w:rsidR="008803C5" w:rsidRPr="008803C5" w:rsidRDefault="008803C5" w:rsidP="008803C5">
      <w:pPr>
        <w:numPr>
          <w:ilvl w:val="1"/>
          <w:numId w:val="32"/>
        </w:numPr>
        <w:ind w:left="1008" w:hanging="288"/>
        <w:rPr>
          <w:rFonts w:cstheme="minorHAnsi"/>
          <w:sz w:val="14"/>
          <w:szCs w:val="14"/>
        </w:rPr>
      </w:pPr>
      <w:r w:rsidRPr="008803C5">
        <w:rPr>
          <w:rFonts w:cstheme="minorHAnsi"/>
          <w:sz w:val="14"/>
          <w:szCs w:val="14"/>
        </w:rPr>
        <w:t xml:space="preserve">SHOULDERS SHALL BE BROOMED AND DE-GRASSED AND MATERIAL SHALL BE PICKED UP AND REMOVED.  THIS WILL BE PAID FOR UNDER ITEM </w:t>
      </w:r>
      <w:r w:rsidR="00F109E1">
        <w:rPr>
          <w:rFonts w:cstheme="minorHAnsi"/>
          <w:sz w:val="14"/>
          <w:szCs w:val="14"/>
        </w:rPr>
        <w:t>NO.</w:t>
      </w:r>
      <w:r w:rsidR="00F109E1" w:rsidRPr="008803C5">
        <w:rPr>
          <w:rFonts w:cstheme="minorHAnsi"/>
          <w:sz w:val="14"/>
          <w:szCs w:val="14"/>
        </w:rPr>
        <w:t xml:space="preserve"> </w:t>
      </w:r>
      <w:r w:rsidRPr="00571880">
        <w:rPr>
          <w:rFonts w:cstheme="minorHAnsi"/>
          <w:color w:val="FF0000"/>
          <w:sz w:val="14"/>
          <w:szCs w:val="14"/>
        </w:rPr>
        <w:t>208-01.05</w:t>
      </w:r>
      <w:r w:rsidRPr="008803C5">
        <w:rPr>
          <w:rFonts w:cstheme="minorHAnsi"/>
          <w:sz w:val="14"/>
          <w:szCs w:val="14"/>
        </w:rPr>
        <w:t>.</w:t>
      </w:r>
    </w:p>
    <w:p w14:paraId="36BB117E" w14:textId="77777777" w:rsidR="008803C5" w:rsidRPr="008803C5" w:rsidRDefault="008803C5" w:rsidP="008803C5">
      <w:pPr>
        <w:numPr>
          <w:ilvl w:val="1"/>
          <w:numId w:val="32"/>
        </w:numPr>
        <w:ind w:left="1008" w:hanging="288"/>
        <w:rPr>
          <w:rFonts w:cstheme="minorHAnsi"/>
          <w:sz w:val="14"/>
          <w:szCs w:val="14"/>
        </w:rPr>
      </w:pPr>
      <w:r w:rsidRPr="008803C5">
        <w:rPr>
          <w:rFonts w:cstheme="minorHAnsi"/>
          <w:sz w:val="14"/>
          <w:szCs w:val="14"/>
        </w:rPr>
        <w:t>REMOVE ALL GARBAGE AND CONSTRUCTION DEBRIS FROM PROJECT.  THE COST FOR THIS WILL BE INCLUDED IN THE PRICE BID FOR OTHER ITEMS OF CONSTRUCTION.</w:t>
      </w:r>
    </w:p>
    <w:p w14:paraId="419AF1E7" w14:textId="77777777" w:rsidR="008803C5" w:rsidRPr="008803C5" w:rsidRDefault="008803C5" w:rsidP="008803C5">
      <w:pPr>
        <w:numPr>
          <w:ilvl w:val="0"/>
          <w:numId w:val="1"/>
        </w:numPr>
        <w:rPr>
          <w:rFonts w:ascii="Arial" w:eastAsia="Times New Roman" w:hAnsi="Arial" w:cs="Arial"/>
          <w:snapToGrid w:val="0"/>
          <w:color w:val="000000"/>
          <w:sz w:val="14"/>
          <w:szCs w:val="14"/>
        </w:rPr>
      </w:pPr>
      <w:r w:rsidRPr="008803C5">
        <w:rPr>
          <w:rFonts w:asciiTheme="majorHAnsi" w:eastAsia="Times New Roman" w:hAnsiTheme="majorHAnsi" w:cstheme="majorHAnsi"/>
          <w:snapToGrid w:val="0"/>
          <w:color w:val="000000"/>
          <w:sz w:val="14"/>
          <w:szCs w:val="14"/>
        </w:rPr>
        <w:lastRenderedPageBreak/>
        <w:t>IN AREAS WITH OPEN-GRADED FRICTION COURSE PAVEMENT, THE CONTRACTOR WILL BE REQUIRED TO PERFORM THE FOLLOWING WORK:</w:t>
      </w:r>
    </w:p>
    <w:p w14:paraId="703F10AB" w14:textId="77777777" w:rsidR="008803C5" w:rsidRDefault="008803C5" w:rsidP="008803C5">
      <w:pPr>
        <w:ind w:left="1008" w:hanging="288"/>
        <w:rPr>
          <w:rFonts w:cstheme="minorHAnsi"/>
          <w:sz w:val="14"/>
          <w:szCs w:val="14"/>
        </w:rPr>
      </w:pPr>
      <w:r w:rsidRPr="008803C5">
        <w:rPr>
          <w:rFonts w:ascii="Arial" w:eastAsia="Times New Roman" w:hAnsi="Arial" w:cs="Arial"/>
          <w:snapToGrid w:val="0"/>
          <w:color w:val="000000"/>
          <w:sz w:val="14"/>
          <w:szCs w:val="14"/>
        </w:rPr>
        <w:t>a.</w:t>
      </w:r>
      <w:r w:rsidRPr="008803C5">
        <w:rPr>
          <w:rFonts w:ascii="Arial" w:eastAsia="Times New Roman" w:hAnsi="Arial" w:cs="Arial"/>
          <w:snapToGrid w:val="0"/>
          <w:color w:val="000000"/>
          <w:sz w:val="14"/>
          <w:szCs w:val="14"/>
        </w:rPr>
        <w:tab/>
      </w:r>
      <w:r w:rsidRPr="008803C5">
        <w:rPr>
          <w:rFonts w:cstheme="minorHAnsi"/>
          <w:sz w:val="14"/>
          <w:szCs w:val="14"/>
        </w:rPr>
        <w:t xml:space="preserve">SHOULDERS SHALL BE BROOMED AND DE-GRASSED IN A MANNER WHICH PERMITS PROPER DRAINAGE OF PAVEMENT STRUCTURE.  MATERIAL SHALL BE PICKED UP AND REMOVED.  THIS WILL BE PAID FOR UNDER ITEM </w:t>
      </w:r>
      <w:r w:rsidR="00346E78" w:rsidRPr="008803C5">
        <w:rPr>
          <w:rFonts w:cstheme="minorHAnsi"/>
          <w:sz w:val="14"/>
          <w:szCs w:val="14"/>
        </w:rPr>
        <w:t>N</w:t>
      </w:r>
      <w:r w:rsidR="00346E78">
        <w:rPr>
          <w:rFonts w:cstheme="minorHAnsi"/>
          <w:sz w:val="14"/>
          <w:szCs w:val="14"/>
        </w:rPr>
        <w:t>O.</w:t>
      </w:r>
      <w:r w:rsidR="00346E78" w:rsidRPr="008803C5">
        <w:rPr>
          <w:rFonts w:cstheme="minorHAnsi"/>
          <w:sz w:val="14"/>
          <w:szCs w:val="14"/>
        </w:rPr>
        <w:t xml:space="preserve"> </w:t>
      </w:r>
      <w:r w:rsidRPr="00571880">
        <w:rPr>
          <w:rFonts w:cstheme="minorHAnsi"/>
          <w:color w:val="FF0000"/>
          <w:sz w:val="14"/>
          <w:szCs w:val="14"/>
        </w:rPr>
        <w:t>208-01.05</w:t>
      </w:r>
      <w:r w:rsidRPr="008803C5">
        <w:rPr>
          <w:rFonts w:cstheme="minorHAnsi"/>
          <w:sz w:val="14"/>
          <w:szCs w:val="14"/>
        </w:rPr>
        <w:t>.</w:t>
      </w:r>
    </w:p>
    <w:p w14:paraId="3E6F6396" w14:textId="77777777" w:rsidR="008803C5" w:rsidRDefault="008803C5" w:rsidP="008803C5">
      <w:pPr>
        <w:ind w:left="1008" w:hanging="288"/>
        <w:rPr>
          <w:b/>
          <w:color w:val="4F81BD" w:themeColor="accent1"/>
        </w:rPr>
      </w:pPr>
      <w:r w:rsidRPr="008803C5">
        <w:rPr>
          <w:rFonts w:ascii="Arial" w:eastAsia="Times New Roman" w:hAnsi="Arial" w:cs="Arial"/>
          <w:color w:val="000000"/>
          <w:sz w:val="14"/>
          <w:szCs w:val="14"/>
        </w:rPr>
        <w:t>b.</w:t>
      </w:r>
      <w:r w:rsidRPr="008803C5">
        <w:rPr>
          <w:rFonts w:ascii="Arial" w:eastAsia="Times New Roman" w:hAnsi="Arial" w:cs="Arial"/>
          <w:color w:val="000000"/>
          <w:sz w:val="14"/>
          <w:szCs w:val="14"/>
        </w:rPr>
        <w:tab/>
        <w:t>REMOVE ALL GARBAGE AND CONSTRUCTION DEBRIS FROM PROJECT.  THE COST FOR THIS WILL BE INCLUDED IN THE PRICE BID FOR OTHER ITEMS OF CONSTRUCTION</w:t>
      </w:r>
      <w:r w:rsidRPr="008803C5">
        <w:rPr>
          <w:rFonts w:cstheme="minorHAnsi"/>
          <w:sz w:val="14"/>
          <w:szCs w:val="14"/>
        </w:rPr>
        <w:t>.</w:t>
      </w:r>
    </w:p>
    <w:p w14:paraId="524C47E2" w14:textId="77777777" w:rsidR="00902E00" w:rsidRPr="00796BCB" w:rsidRDefault="00902E00" w:rsidP="00A607EA">
      <w:pPr>
        <w:pStyle w:val="V8NotesBody"/>
        <w:numPr>
          <w:ilvl w:val="0"/>
          <w:numId w:val="0"/>
        </w:numPr>
        <w:ind w:left="461" w:hanging="461"/>
        <w:rPr>
          <w:b/>
          <w:color w:val="4F81BD" w:themeColor="accent1"/>
        </w:rPr>
      </w:pPr>
      <w:r w:rsidRPr="00796BCB">
        <w:rPr>
          <w:b/>
          <w:color w:val="4F81BD" w:themeColor="accent1"/>
        </w:rPr>
        <w:t>IF 4” ENHANCED FLATLINE THERMOPLASTIC IS USED.</w:t>
      </w:r>
    </w:p>
    <w:p w14:paraId="536E9380" w14:textId="77777777" w:rsidR="00902E00" w:rsidRPr="00CF18C2" w:rsidRDefault="00902E00" w:rsidP="007F4717">
      <w:pPr>
        <w:pStyle w:val="V8NotesBody"/>
        <w:ind w:left="432" w:hanging="432"/>
      </w:pPr>
      <w:r w:rsidRPr="00CF18C2">
        <w:t xml:space="preserve">PERMANENT PAVEMENT LINE MARKINGS SHALL BE 4” ENHANCED FLATLINE THERMOPLASTIC INSTALLED TO PERMANENT STANDARDS AT THE END OF EACH DAY’S WORK.  SHORT UNMARKED SECTIONS SHALL NOT BE ALLOWED.   PAVEMENT MARKINGS WILL BE MEASURED AND PAID FOR UNDER ITEM NO. </w:t>
      </w:r>
      <w:r w:rsidRPr="00B05D87">
        <w:rPr>
          <w:color w:val="FF0000"/>
        </w:rPr>
        <w:t>716-12.01</w:t>
      </w:r>
      <w:r w:rsidRPr="00CF18C2">
        <w:t>, ENHANCED FLATLINE THERMO PVMT MRKNG (4IN LINE), L.M.  THE CONTRACTOR SHALL HAVE THE OPTION OF USING REFLECTORIZED PAINT INSTALLED TO PERMANENT STANDARDS AT THE END OF EACH DAY’S WORK AND THEN INSTALLING THE PERMANENT MARKINGS AFTER THE PAVING OPERATION IS COMPLETED.  THE TEMPORARY MARKINGS FOR THE FINAL SURFACE WILL NOT BE MEASURED AND PAID FOR DIRECTLY, BUT THE COSTS ARE TO BE INCLUDED IN THE PRICE BID FOR THE PERMANENT MARKINGS.</w:t>
      </w:r>
    </w:p>
    <w:p w14:paraId="541D6CA4" w14:textId="77777777" w:rsidR="00902E00" w:rsidRPr="00796BCB" w:rsidRDefault="00902E00" w:rsidP="007F4717">
      <w:pPr>
        <w:pStyle w:val="V8NotesBody"/>
        <w:numPr>
          <w:ilvl w:val="0"/>
          <w:numId w:val="0"/>
        </w:numPr>
        <w:ind w:left="432" w:hanging="432"/>
        <w:rPr>
          <w:b/>
          <w:color w:val="4F81BD" w:themeColor="accent1"/>
        </w:rPr>
      </w:pPr>
      <w:r w:rsidRPr="00796BCB">
        <w:rPr>
          <w:b/>
          <w:color w:val="4F81BD" w:themeColor="accent1"/>
        </w:rPr>
        <w:t>IF 6” ENHANCED FLATLINE THERMOPLASTIC IS USED.</w:t>
      </w:r>
    </w:p>
    <w:p w14:paraId="07DDB2F0" w14:textId="77777777" w:rsidR="00902E00" w:rsidRPr="00CF18C2" w:rsidRDefault="00902E00" w:rsidP="007F4717">
      <w:pPr>
        <w:pStyle w:val="V8NotesBody"/>
        <w:ind w:left="432" w:hanging="432"/>
      </w:pPr>
      <w:r w:rsidRPr="00CF18C2">
        <w:t xml:space="preserve">PERMANENT PAVEMENT LINE MARKINGS SHALL BE 6” ENHANCED FLATLINE THERMOPLASTIC INSTALLED TO PERMANENT STANDARDS AT THE END OF EACH DAY’S WORK.  SHORT UNMARKED SECTIONS SHALL NOT BE ALLOWED.   PAVEMENT MARKINGS WILL BE MEASURED AND PAID FOR UNDER ITEM NO. </w:t>
      </w:r>
      <w:r w:rsidRPr="00B05D87">
        <w:rPr>
          <w:color w:val="FF0000"/>
        </w:rPr>
        <w:t>716-12.02</w:t>
      </w:r>
      <w:r w:rsidRPr="00CF18C2">
        <w:t>, ENHANCED FLATLINE THERMO PVMT MRKNG (6IN LINE), L.M.  THE CONTRACTOR SHALL HAVE THE OPTION OF USING REFLECTORIZED PAINT INSTALLED TO PERMANENT STANDARDS AT THE END OF EACH DAY’S WORK AND THEN INSTALLING THE PERMANENT MARKINGS AFTER THE PAVING OPERATION IS COMPLETED.  THE TEMPORARY MARKINGS FOR THE FINAL SURFACE WILL NOT BE MEASURED AND PAID FOR DIRECTLY, BUT THE COSTS ARE TO BE INCLUDED IN THE PRICE BID FOR THE PERMANENT MARKINGS.</w:t>
      </w:r>
    </w:p>
    <w:p w14:paraId="5F264F1E" w14:textId="77777777" w:rsidR="00902E00" w:rsidRPr="00796BCB" w:rsidRDefault="00902E00" w:rsidP="007F4717">
      <w:pPr>
        <w:pStyle w:val="V8NotesBody"/>
        <w:numPr>
          <w:ilvl w:val="0"/>
          <w:numId w:val="0"/>
        </w:numPr>
        <w:ind w:left="432" w:hanging="432"/>
        <w:rPr>
          <w:b/>
          <w:color w:val="4F81BD" w:themeColor="accent1"/>
        </w:rPr>
      </w:pPr>
      <w:r w:rsidRPr="00796BCB">
        <w:rPr>
          <w:b/>
          <w:color w:val="4F81BD" w:themeColor="accent1"/>
        </w:rPr>
        <w:t>IF 8” ENHANCED FLATLINE THERMOPLASTIC IS USED.</w:t>
      </w:r>
    </w:p>
    <w:p w14:paraId="5BB61900" w14:textId="77777777" w:rsidR="00902E00" w:rsidRPr="00CF18C2" w:rsidRDefault="00902E00" w:rsidP="007F4717">
      <w:pPr>
        <w:pStyle w:val="V8NotesBody"/>
        <w:ind w:left="432" w:hanging="432"/>
      </w:pPr>
      <w:r w:rsidRPr="00CF18C2">
        <w:t xml:space="preserve">PERMANENT PAVEMENT LINE MARKINGS SHALL BE 8” ENHANCED FLATLINE THERMOPLASTIC INSTALLED TO PERMANENT STANDARDS AT THE END OF EACH DAY’S WORK.  SHORT UNMARKED SECTIONS SHALL NOT BE ALLOWED.   PAVEMENT MARKINGS WILL BE MEASURED AND PAID FOR UNDER ITEM NO. </w:t>
      </w:r>
      <w:r w:rsidRPr="00B05D87">
        <w:rPr>
          <w:color w:val="FF0000"/>
        </w:rPr>
        <w:t>716-12.03</w:t>
      </w:r>
      <w:r w:rsidRPr="00CF18C2">
        <w:t xml:space="preserve">, ENHANCED FLATLINE THERMO PVMT MRKNG (8IN BARRIER LINE), L.F.  THE CONTRACTOR SHALL HAVE THE OPTION OF USING REFLECTORIZED PAINT INSTALLED TO PERMANENT STANDARDS AT THE END OF EACH DAY’S WORK AND THEN INSTALLING THE PERMANENT MARKINGS AFTER THE PAVING OPERATION IS COMPLETED.  THE TEMPORARY MARKINGS FOR THE FINAL SURFACE WILL NOT BE MEASURED AND PAID FOR DIRECTLY, BUT THE COSTS ARE TO BE INCLUDED IN THE PRICE BID FOR THE PERMANENT MARKINGS. </w:t>
      </w:r>
    </w:p>
    <w:p w14:paraId="73E9EC70" w14:textId="77777777" w:rsidR="00902E00" w:rsidRPr="00796BCB" w:rsidRDefault="00902E00" w:rsidP="007F4717">
      <w:pPr>
        <w:pStyle w:val="V8NotesBody"/>
        <w:numPr>
          <w:ilvl w:val="0"/>
          <w:numId w:val="0"/>
        </w:numPr>
        <w:ind w:left="432" w:hanging="432"/>
        <w:rPr>
          <w:b/>
          <w:color w:val="4F81BD" w:themeColor="accent1"/>
        </w:rPr>
      </w:pPr>
      <w:r w:rsidRPr="00796BCB">
        <w:rPr>
          <w:b/>
          <w:color w:val="4F81BD" w:themeColor="accent1"/>
        </w:rPr>
        <w:t>IF 4” SPRAY THERMOPLASTIC (60 mil) IS USED.</w:t>
      </w:r>
    </w:p>
    <w:p w14:paraId="702083EA" w14:textId="77777777" w:rsidR="00902E00" w:rsidRPr="00CF18C2" w:rsidRDefault="00902E00" w:rsidP="007F4717">
      <w:pPr>
        <w:pStyle w:val="V8NotesBody"/>
        <w:ind w:left="432" w:hanging="432"/>
      </w:pPr>
      <w:r w:rsidRPr="00CF18C2">
        <w:t xml:space="preserve">PERMANENT PAVEMENT LINE MARKINGS SHALL BE 4” SPRAY THERMOPLASTIC (60 mil) INSTALLED TO PERMANENT STANDARDS AT THE END OF EACH DAY’S WORK.  SHORT UNMARKED SECTIONS SHALL NOT BE ALLOWED.   PAVEMENT MARKINGS WILL BE MEASURED AND PAID FOR UNDER ITEM NO. </w:t>
      </w:r>
      <w:r w:rsidRPr="00B05D87">
        <w:rPr>
          <w:color w:val="FF0000"/>
        </w:rPr>
        <w:t>716-13.01</w:t>
      </w:r>
      <w:r w:rsidRPr="00CF18C2">
        <w:t>, SPRAY THERMO PVMT MRKNG (60 mil) (4IN LINE), L.M.  THE CONTRACTOR SHALL HAVE THE OPTION OF USING REFLECTORIZED PAINT INSTALLED TO PERMANENT STANDARDS AT THE END OF EACH DAY’S WORK AND THEN INSTALLING THE PERMANENT MARKINGS AFTER THE PAVING OPERATION IS COMPLETED.  THE TEMPORARY MARKINGS FOR THE FINAL SURFACE WILL NOT BE MEASURED AND PAID FOR DIRECTLY, BUT THE COSTS ARE TO BE INCLUDED IN THE PRICE BID FOR THE PERMANENT MARKINGS.</w:t>
      </w:r>
    </w:p>
    <w:p w14:paraId="2A719255" w14:textId="77777777" w:rsidR="00902E00" w:rsidRPr="00796BCB" w:rsidRDefault="00902E00" w:rsidP="007F4717">
      <w:pPr>
        <w:pStyle w:val="V8NotesBody"/>
        <w:numPr>
          <w:ilvl w:val="0"/>
          <w:numId w:val="0"/>
        </w:numPr>
        <w:ind w:left="432" w:hanging="432"/>
        <w:rPr>
          <w:b/>
          <w:color w:val="4F81BD" w:themeColor="accent1"/>
        </w:rPr>
      </w:pPr>
      <w:r w:rsidRPr="00796BCB">
        <w:rPr>
          <w:b/>
          <w:color w:val="4F81BD" w:themeColor="accent1"/>
        </w:rPr>
        <w:t>IF 6” SPRAY THERMOPLASTIC (60 mil) IS USED.</w:t>
      </w:r>
    </w:p>
    <w:p w14:paraId="62079720" w14:textId="77777777" w:rsidR="00902E00" w:rsidRPr="00CF18C2" w:rsidRDefault="00902E00" w:rsidP="007F4717">
      <w:pPr>
        <w:pStyle w:val="V8NotesBody"/>
        <w:ind w:left="432" w:hanging="432"/>
      </w:pPr>
      <w:r w:rsidRPr="00CF18C2">
        <w:t xml:space="preserve">PERMANENT PAVEMENT LINE MARKINGS SHALL BE 6” SPRAY THERMOPLASTIC (60 mil) INSTALLED TO PERMANENT STANDARDS AT THE END OF EACH DAY’S WORK.  SHORT UNMARKED SECTIONS SHALL NOT BE ALLOWED.   PAVEMENT MARKINGS WILL BE MEASURED AND PAID FOR UNDER ITEM NO. </w:t>
      </w:r>
      <w:r w:rsidRPr="00B05D87">
        <w:rPr>
          <w:color w:val="FF0000"/>
        </w:rPr>
        <w:t>716-13.02</w:t>
      </w:r>
      <w:r w:rsidRPr="00CF18C2">
        <w:t>, SPRAY THERMO PVMT MRKNG (60 mil) (6IN LINE), L.M.  THE CONTRACTOR SHALL HAVE THE OPTION OF USING REFLECTORIZED PAINT INSTALLED TO PERMANENT STANDARDS AT THE END OF EACH DAY’S WORK AND THEN INSTALLING THE PERMANENT MARKINGS AFTER THE PAVING OPERATION IS COMPLETED.  THE TEMPORARY MARKINGS FOR THE FINAL SURFACE WILL NOT BE MEASURED AND PAID FOR DIRECTLY, BUT THE COSTS ARE TO BE INCLUDED IN THE PRICE BID FOR THE PERMANENT MARKINGS.</w:t>
      </w:r>
    </w:p>
    <w:p w14:paraId="583D9511" w14:textId="77777777" w:rsidR="00D15DBA" w:rsidRDefault="00D15DBA" w:rsidP="007F4717">
      <w:pPr>
        <w:pStyle w:val="V8NotesBody"/>
        <w:numPr>
          <w:ilvl w:val="0"/>
          <w:numId w:val="0"/>
        </w:numPr>
        <w:ind w:left="432" w:hanging="432"/>
        <w:rPr>
          <w:ins w:id="14" w:author="Andrew Wisniewski" w:date="2020-03-05T14:23:00Z"/>
          <w:b/>
          <w:color w:val="4F81BD" w:themeColor="accent1"/>
        </w:rPr>
      </w:pPr>
    </w:p>
    <w:p w14:paraId="4D8CA356" w14:textId="77777777" w:rsidR="00902E00" w:rsidRPr="00796BCB" w:rsidRDefault="00902E00" w:rsidP="007F4717">
      <w:pPr>
        <w:pStyle w:val="V8NotesBody"/>
        <w:numPr>
          <w:ilvl w:val="0"/>
          <w:numId w:val="0"/>
        </w:numPr>
        <w:ind w:left="432" w:hanging="432"/>
        <w:rPr>
          <w:b/>
          <w:color w:val="4F81BD" w:themeColor="accent1"/>
        </w:rPr>
      </w:pPr>
      <w:r w:rsidRPr="00796BCB">
        <w:rPr>
          <w:b/>
          <w:color w:val="4F81BD" w:themeColor="accent1"/>
        </w:rPr>
        <w:t>IF 8” SPRAY THERMOPLASTIC (60 mil) IS USED.</w:t>
      </w:r>
    </w:p>
    <w:p w14:paraId="2763053E" w14:textId="77777777" w:rsidR="00902E00" w:rsidRPr="00CF18C2" w:rsidRDefault="00902E00" w:rsidP="007F4717">
      <w:pPr>
        <w:pStyle w:val="V8NotesBody"/>
        <w:ind w:left="432" w:hanging="432"/>
      </w:pPr>
      <w:r w:rsidRPr="00CF18C2">
        <w:t xml:space="preserve">PERMANENT PAVEMENT LINE MARKINGS SHALL BE 8” SPRAY THERMOPLASTIC (60 mil) INSTALLED TO PERMANENT STANDARDS AT THE END OF EACH DAY’S WORK.  SHORT UNMARKED SECTIONS SHALL NOT BE ALLOWED.   PAVEMENT MARKINGS WILL BE MEASURED AND PAID FOR UNDER ITEM NO. </w:t>
      </w:r>
      <w:r w:rsidRPr="00B05D87">
        <w:rPr>
          <w:color w:val="FF0000"/>
        </w:rPr>
        <w:t>716-13.03</w:t>
      </w:r>
      <w:r w:rsidRPr="00CF18C2">
        <w:t>, SPRAY THERMO PVMT MRKNG (60 mil) (8IN BARRIER LINE), L.F.  THE CONTRACTOR SHALL HAVE THE OPTION OF USING REFLECTORIZED PAINT INSTALLED TO PERMANENT STANDARDS AT THE END OF EACH DAY’S WORK AND THEN INSTALLING THE PERMANENT MARKINGS AFTER THE PAVING OPERATION IS COMPLETED.  THE TEMPORARY MARKINGS FOR THE FINAL SURFACE WILL NOT BE MEASURED AND PAID FOR DIRECTLY, BUT THE COSTS ARE TO BE INCLUDED IN THE PRICE BID FOR THE PERMANENT MARKINGS.</w:t>
      </w:r>
    </w:p>
    <w:p w14:paraId="1CCCDDB0" w14:textId="77777777" w:rsidR="00902E00" w:rsidRPr="00796BCB" w:rsidRDefault="00902E00" w:rsidP="007F4717">
      <w:pPr>
        <w:pStyle w:val="V8NotesBody"/>
        <w:numPr>
          <w:ilvl w:val="0"/>
          <w:numId w:val="0"/>
        </w:numPr>
        <w:ind w:left="432" w:hanging="432"/>
        <w:rPr>
          <w:b/>
          <w:color w:val="4F81BD" w:themeColor="accent1"/>
        </w:rPr>
      </w:pPr>
      <w:r w:rsidRPr="00796BCB">
        <w:rPr>
          <w:b/>
          <w:color w:val="4F81BD" w:themeColor="accent1"/>
        </w:rPr>
        <w:t>IF REFLECTORIZED PAINT IS USED.</w:t>
      </w:r>
    </w:p>
    <w:p w14:paraId="7A616B52" w14:textId="77777777" w:rsidR="00902E00" w:rsidRPr="00CF18C2" w:rsidRDefault="00902E00" w:rsidP="007F4717">
      <w:pPr>
        <w:pStyle w:val="V8NotesBody"/>
        <w:ind w:left="432" w:hanging="432"/>
      </w:pPr>
      <w:r w:rsidRPr="00CF18C2">
        <w:t xml:space="preserve">PERMANENT PAVEMENT LINE MARKINGS SHALL BE REFLECTORIZED PAINT INSTALLED TO PERMANENT STANDARDS AT THE END OF EACH DAY’S WORK.  SHORT, UNMARKED SECTIONS SHALL NOT BE ALLOWED.  THESE MARKINGS WILL BE MEASURED AND PAID FOR UNDER ITEM NO. </w:t>
      </w:r>
      <w:r w:rsidRPr="00B05D87">
        <w:rPr>
          <w:color w:val="FF0000"/>
        </w:rPr>
        <w:t>716-05.01</w:t>
      </w:r>
      <w:r w:rsidRPr="00CF18C2">
        <w:t>, PAINTED PAVEMENT MARKING (4IN LINE), L.M.</w:t>
      </w:r>
    </w:p>
    <w:p w14:paraId="065F2673" w14:textId="77777777" w:rsidR="00902E00" w:rsidRPr="00CF18C2" w:rsidRDefault="00902E00" w:rsidP="007F4717">
      <w:pPr>
        <w:pStyle w:val="V8NotesBody"/>
        <w:ind w:left="432" w:hanging="432"/>
      </w:pPr>
      <w:r w:rsidRPr="00CF18C2">
        <w:t xml:space="preserve">PERMANENT PAVEMENT LINE MARKINGS SHALL BE REFLECTORIZED PAINT INSTALLED TO PERMANENT STANDARDS AT THE END OF EACH DAY’S WORK.  SHORT, UNMARKED SECTIONS SHALL NOT BE ALLOWED.  THESE MARKINGS WILL BE MEASURED AND PAID FOR UNDER ITEM NO. </w:t>
      </w:r>
      <w:r w:rsidRPr="00B05D87">
        <w:rPr>
          <w:color w:val="FF0000"/>
        </w:rPr>
        <w:t>716-05.20</w:t>
      </w:r>
      <w:r w:rsidRPr="00CF18C2">
        <w:t>, PAINTED PAVEMENT MARKING (6IN LINE), L.M.</w:t>
      </w:r>
    </w:p>
    <w:p w14:paraId="0B52AE6C" w14:textId="77777777" w:rsidR="00902E00" w:rsidRPr="00CF18C2" w:rsidRDefault="00902E00" w:rsidP="007F4717">
      <w:pPr>
        <w:pStyle w:val="V8NotesBody"/>
        <w:ind w:left="432" w:hanging="432"/>
      </w:pPr>
      <w:r w:rsidRPr="00CF18C2">
        <w:t xml:space="preserve">PERMANENT PAVEMENT LINE MARKINGS SHALL BE REFLECTORIZED PAINT INSTALLED TO PERMANENT STANDARDS AT THE END OF EACH DAY’S WORK.  SHORT, UNMARKED SECTIONS SHALL NOT BE ALLOWED.  THESE MARKINGS WILL BE MEASURED AND PAID FOR UNDER ITEM NO. </w:t>
      </w:r>
      <w:r w:rsidRPr="00B05D87">
        <w:rPr>
          <w:color w:val="FF0000"/>
        </w:rPr>
        <w:t>716-05.02</w:t>
      </w:r>
      <w:r w:rsidRPr="00CF18C2">
        <w:t>, PAINTED PAVEMENT MARKING (8IN BARRIER LINE), L.F.</w:t>
      </w:r>
    </w:p>
    <w:p w14:paraId="7DFA11E3" w14:textId="77777777" w:rsidR="008802E8" w:rsidRPr="00796BCB" w:rsidRDefault="00542C2A" w:rsidP="00A607EA">
      <w:pPr>
        <w:pStyle w:val="V8NotesBody"/>
        <w:numPr>
          <w:ilvl w:val="0"/>
          <w:numId w:val="0"/>
        </w:numPr>
        <w:ind w:left="461" w:hanging="461"/>
        <w:rPr>
          <w:b/>
          <w:color w:val="4F81BD" w:themeColor="accent1"/>
        </w:rPr>
      </w:pPr>
      <w:bookmarkStart w:id="15" w:name="_Toc473533330"/>
      <w:r>
        <w:rPr>
          <w:b/>
          <w:color w:val="4F81BD" w:themeColor="accent1"/>
        </w:rPr>
        <w:t>9-</w:t>
      </w:r>
      <w:r w:rsidR="00CB36A9" w:rsidRPr="00796BCB">
        <w:rPr>
          <w:b/>
          <w:color w:val="4F81BD" w:themeColor="accent1"/>
        </w:rPr>
        <w:t>135.03</w:t>
      </w:r>
      <w:r w:rsidR="00CB36A9" w:rsidRPr="00796BCB">
        <w:rPr>
          <w:b/>
          <w:color w:val="4F81BD" w:themeColor="accent1"/>
        </w:rPr>
        <w:tab/>
      </w:r>
    </w:p>
    <w:p w14:paraId="7D8D3B8E" w14:textId="77777777" w:rsidR="00CB36A9" w:rsidRPr="00CF18C2" w:rsidRDefault="00CB36A9" w:rsidP="00FE78F3">
      <w:pPr>
        <w:pStyle w:val="Heading2"/>
      </w:pPr>
      <w:r w:rsidRPr="008802E8">
        <w:t>DETOURS, LANE SHIFTS AND MEDIAN CROSS-OVERS</w:t>
      </w:r>
      <w:bookmarkEnd w:id="15"/>
    </w:p>
    <w:p w14:paraId="2E32ADCC" w14:textId="77777777" w:rsidR="00B14E81" w:rsidRPr="008802E8" w:rsidRDefault="00902E00" w:rsidP="007F4717">
      <w:pPr>
        <w:pStyle w:val="V8NotesBody"/>
        <w:ind w:left="432" w:hanging="432"/>
        <w:rPr>
          <w:b/>
          <w:i/>
        </w:rPr>
      </w:pPr>
      <w:r w:rsidRPr="008802E8">
        <w:t xml:space="preserve">THE PAVEMENT MARKING ON THE </w:t>
      </w:r>
      <w:r w:rsidR="00B14E81" w:rsidRPr="008802E8">
        <w:rPr>
          <w:u w:val="single"/>
        </w:rPr>
        <w:t xml:space="preserve">  </w:t>
      </w:r>
      <w:r w:rsidR="008802E8">
        <w:rPr>
          <w:u w:val="single"/>
        </w:rPr>
        <w:t>__</w:t>
      </w:r>
      <w:r w:rsidR="00B14E81" w:rsidRPr="008802E8">
        <w:rPr>
          <w:u w:val="single"/>
        </w:rPr>
        <w:t>(</w:t>
      </w:r>
      <w:r w:rsidR="00B14E81" w:rsidRPr="00B05D87">
        <w:rPr>
          <w:color w:val="FF0000"/>
          <w:u w:val="single"/>
        </w:rPr>
        <w:t>C</w:t>
      </w:r>
      <w:r w:rsidR="00B14E81" w:rsidRPr="008802E8">
        <w:rPr>
          <w:u w:val="single"/>
        </w:rPr>
        <w:t xml:space="preserve">)  </w:t>
      </w:r>
      <w:r w:rsidR="008802E8">
        <w:rPr>
          <w:u w:val="single"/>
        </w:rPr>
        <w:t>__</w:t>
      </w:r>
      <w:r w:rsidRPr="008802E8">
        <w:t xml:space="preserve"> FOR </w:t>
      </w:r>
      <w:r w:rsidR="00B14E81" w:rsidRPr="008802E8">
        <w:rPr>
          <w:u w:val="single"/>
        </w:rPr>
        <w:t xml:space="preserve"> </w:t>
      </w:r>
      <w:r w:rsidR="008802E8">
        <w:rPr>
          <w:u w:val="single"/>
        </w:rPr>
        <w:t>__</w:t>
      </w:r>
      <w:r w:rsidR="00B14E81" w:rsidRPr="008802E8">
        <w:rPr>
          <w:u w:val="single"/>
        </w:rPr>
        <w:t xml:space="preserve"> (</w:t>
      </w:r>
      <w:r w:rsidR="00B14E81" w:rsidRPr="00B05D87">
        <w:rPr>
          <w:color w:val="FF0000"/>
          <w:u w:val="single"/>
        </w:rPr>
        <w:t>D</w:t>
      </w:r>
      <w:r w:rsidR="00B14E81" w:rsidRPr="008802E8">
        <w:rPr>
          <w:u w:val="single"/>
        </w:rPr>
        <w:t>)</w:t>
      </w:r>
      <w:r w:rsidR="008802E8">
        <w:rPr>
          <w:u w:val="single"/>
        </w:rPr>
        <w:t>__</w:t>
      </w:r>
      <w:r w:rsidR="00B14E81" w:rsidRPr="008802E8">
        <w:rPr>
          <w:u w:val="single"/>
        </w:rPr>
        <w:t xml:space="preserve">  </w:t>
      </w:r>
      <w:r w:rsidRPr="008802E8">
        <w:t>WILL BE INSTALLED AND MAINTAINED TO THE SAME STANDARDS AS FOR PERMANENT MARKINGS ON THE MAIN ROADWAY.  THESE MARKINGS SHALL BE IN PLACE PRIOR TO ALLOWING TRAFFIC ONTO THE PAVEMENT.  THESE PAVEMENT MARKINGS WILL BE MEASURED AND PAID FOR UNDER ITEM NO.</w:t>
      </w:r>
      <w:r w:rsidR="00B14E81" w:rsidRPr="008802E8">
        <w:rPr>
          <w:u w:val="single"/>
        </w:rPr>
        <w:t xml:space="preserve">  </w:t>
      </w:r>
      <w:r w:rsidR="008802E8">
        <w:rPr>
          <w:u w:val="single"/>
        </w:rPr>
        <w:t>__</w:t>
      </w:r>
      <w:r w:rsidR="00B14E81" w:rsidRPr="008802E8">
        <w:rPr>
          <w:u w:val="single"/>
        </w:rPr>
        <w:t>(</w:t>
      </w:r>
      <w:r w:rsidR="00B14E81" w:rsidRPr="00B05D87">
        <w:rPr>
          <w:color w:val="FF0000"/>
          <w:u w:val="single"/>
        </w:rPr>
        <w:t>E</w:t>
      </w:r>
      <w:r w:rsidR="00B14E81" w:rsidRPr="008802E8">
        <w:rPr>
          <w:u w:val="single"/>
        </w:rPr>
        <w:t>)</w:t>
      </w:r>
      <w:r w:rsidR="008802E8">
        <w:rPr>
          <w:u w:val="single"/>
        </w:rPr>
        <w:t>__</w:t>
      </w:r>
      <w:r w:rsidR="00B14E81" w:rsidRPr="008802E8">
        <w:rPr>
          <w:u w:val="single"/>
        </w:rPr>
        <w:t xml:space="preserve">  </w:t>
      </w:r>
      <w:r w:rsidRPr="008802E8">
        <w:t>, L.M.</w:t>
      </w:r>
    </w:p>
    <w:p w14:paraId="694244A6" w14:textId="77777777" w:rsidR="00B14E81" w:rsidRPr="00796BCB" w:rsidRDefault="00902E00" w:rsidP="00C964F9">
      <w:pPr>
        <w:pStyle w:val="V8NotesBody"/>
        <w:numPr>
          <w:ilvl w:val="0"/>
          <w:numId w:val="0"/>
        </w:numPr>
        <w:ind w:left="922" w:hanging="461"/>
        <w:rPr>
          <w:b/>
          <w:color w:val="4F81BD" w:themeColor="accent1"/>
        </w:rPr>
      </w:pPr>
      <w:r w:rsidRPr="00796BCB">
        <w:rPr>
          <w:b/>
          <w:color w:val="4F81BD" w:themeColor="accent1"/>
        </w:rPr>
        <w:t xml:space="preserve">(C) </w:t>
      </w:r>
      <w:r w:rsidRPr="00796BCB">
        <w:rPr>
          <w:b/>
          <w:color w:val="4F81BD" w:themeColor="accent1"/>
        </w:rPr>
        <w:tab/>
        <w:t>NOTE: FILL IN THE BLANK WITH APPROPRIATE WORDS(S) FOR THE SPECIAL ROADWAY(S): DETOUR, LANE SHIFT, MEDIAN CROSSOVER, ETC.</w:t>
      </w:r>
    </w:p>
    <w:p w14:paraId="2E507078" w14:textId="77777777" w:rsidR="00B14E81" w:rsidRPr="00796BCB" w:rsidRDefault="00902E00" w:rsidP="00C964F9">
      <w:pPr>
        <w:pStyle w:val="V8NotesBody"/>
        <w:numPr>
          <w:ilvl w:val="0"/>
          <w:numId w:val="0"/>
        </w:numPr>
        <w:ind w:left="922" w:hanging="461"/>
        <w:rPr>
          <w:color w:val="4F81BD" w:themeColor="accent1"/>
        </w:rPr>
      </w:pPr>
      <w:r w:rsidRPr="00796BCB">
        <w:rPr>
          <w:b/>
          <w:color w:val="4F81BD" w:themeColor="accent1"/>
        </w:rPr>
        <w:t xml:space="preserve">(D) </w:t>
      </w:r>
      <w:r w:rsidRPr="00796BCB">
        <w:rPr>
          <w:b/>
          <w:color w:val="4F81BD" w:themeColor="accent1"/>
        </w:rPr>
        <w:tab/>
        <w:t>NOTE: FILL IN THE BLANK WITH APPROPRIATE WORD(S) FOR THE KIND OF PAVEMENT MARKING(S)</w:t>
      </w:r>
      <w:r w:rsidR="00B14E81" w:rsidRPr="00796BCB">
        <w:rPr>
          <w:b/>
          <w:color w:val="4F81BD" w:themeColor="accent1"/>
        </w:rPr>
        <w:t xml:space="preserve"> NEEDED: CENTERLINE, EDGELINES, LANE</w:t>
      </w:r>
      <w:r w:rsidRPr="00796BCB">
        <w:rPr>
          <w:b/>
          <w:color w:val="4F81BD" w:themeColor="accent1"/>
        </w:rPr>
        <w:t xml:space="preserve"> LINES.</w:t>
      </w:r>
      <w:r w:rsidR="00B14E81" w:rsidRPr="00796BCB">
        <w:rPr>
          <w:b/>
          <w:color w:val="4F81BD" w:themeColor="accent1"/>
        </w:rPr>
        <w:t xml:space="preserve"> </w:t>
      </w:r>
    </w:p>
    <w:p w14:paraId="5EF76F1A" w14:textId="77777777" w:rsidR="00902E00" w:rsidRPr="00796BCB" w:rsidRDefault="00902E00" w:rsidP="00C964F9">
      <w:pPr>
        <w:pStyle w:val="V8NotesBody"/>
        <w:numPr>
          <w:ilvl w:val="0"/>
          <w:numId w:val="0"/>
        </w:numPr>
        <w:ind w:left="922" w:hanging="461"/>
        <w:rPr>
          <w:b/>
          <w:color w:val="4F81BD" w:themeColor="accent1"/>
        </w:rPr>
      </w:pPr>
      <w:r w:rsidRPr="00796BCB">
        <w:rPr>
          <w:b/>
          <w:color w:val="4F81BD" w:themeColor="accent1"/>
        </w:rPr>
        <w:t xml:space="preserve">(E) </w:t>
      </w:r>
      <w:r w:rsidRPr="00796BCB">
        <w:rPr>
          <w:b/>
          <w:color w:val="4F81BD" w:themeColor="accent1"/>
        </w:rPr>
        <w:tab/>
        <w:t>NOTE: SEE SECTIONS 4-712.10 AND 4-716.11. FILL IN THE BLANK WITH ITEM NO. 716-05.01 PAINTED PAVEMENT</w:t>
      </w:r>
      <w:r w:rsidR="00B14E81" w:rsidRPr="00796BCB">
        <w:rPr>
          <w:b/>
          <w:color w:val="4F81BD" w:themeColor="accent1"/>
        </w:rPr>
        <w:t xml:space="preserve"> MARKING (4IN LINE), L.M., </w:t>
      </w:r>
      <w:r w:rsidRPr="00796BCB">
        <w:rPr>
          <w:b/>
          <w:color w:val="4F81BD" w:themeColor="accent1"/>
        </w:rPr>
        <w:t>716-05.20 PAINTED PAVEMENT MARKING (6IN LINE), L.M., OR 716-05.02 PAINTED PAVEMENT MARKING (8IN BARRIER LINE), L.F.</w:t>
      </w:r>
    </w:p>
    <w:p w14:paraId="556E2B89" w14:textId="77777777" w:rsidR="00902E00" w:rsidRPr="000F328B" w:rsidRDefault="00902E00" w:rsidP="00FE78F3">
      <w:pPr>
        <w:pStyle w:val="V8NotesBody"/>
        <w:numPr>
          <w:ilvl w:val="0"/>
          <w:numId w:val="0"/>
        </w:numPr>
        <w:ind w:left="720" w:hanging="720"/>
        <w:rPr>
          <w:b/>
          <w:color w:val="4F81BD" w:themeColor="accent1"/>
        </w:rPr>
      </w:pPr>
      <w:r w:rsidRPr="00796BCB">
        <w:rPr>
          <w:b/>
          <w:color w:val="4F81BD" w:themeColor="accent1"/>
        </w:rPr>
        <w:t xml:space="preserve">NOTE: </w:t>
      </w:r>
      <w:r w:rsidR="004A6D7E" w:rsidRPr="00796BCB">
        <w:rPr>
          <w:b/>
          <w:color w:val="4F81BD" w:themeColor="accent1"/>
        </w:rPr>
        <w:tab/>
      </w:r>
      <w:r w:rsidR="000F328B" w:rsidRPr="000F328B">
        <w:rPr>
          <w:b/>
          <w:color w:val="4F81BD" w:themeColor="accent1"/>
        </w:rPr>
        <w:t>NOTE (</w:t>
      </w:r>
      <w:r w:rsidR="00FC3D5C">
        <w:rPr>
          <w:b/>
          <w:color w:val="4F81BD" w:themeColor="accent1"/>
        </w:rPr>
        <w:t>17</w:t>
      </w:r>
      <w:r w:rsidR="000F328B" w:rsidRPr="000F328B">
        <w:rPr>
          <w:b/>
          <w:color w:val="4F81BD" w:themeColor="accent1"/>
        </w:rPr>
        <w:t>) IS TO BE USED WHEN ANY ITEM NUMBER FOR REMOVABLE PAVEMENT MARKING LINE, LIN. FT. IS REQUIRED.</w:t>
      </w:r>
    </w:p>
    <w:p w14:paraId="7E89009B" w14:textId="77777777" w:rsidR="006633AD" w:rsidRPr="006633AD" w:rsidRDefault="006633AD" w:rsidP="007F4717">
      <w:pPr>
        <w:pStyle w:val="V8NotesBody"/>
        <w:ind w:left="432" w:hanging="432"/>
        <w:rPr>
          <w:b/>
          <w:i/>
          <w:color w:val="000000" w:themeColor="text1"/>
        </w:rPr>
      </w:pPr>
      <w:r w:rsidRPr="006633AD">
        <w:rPr>
          <w:color w:val="000000" w:themeColor="text1"/>
        </w:rPr>
        <w:t xml:space="preserve">BEFORE OPENING THE </w:t>
      </w:r>
      <w:r w:rsidRPr="006633AD">
        <w:rPr>
          <w:color w:val="000000" w:themeColor="text1"/>
          <w:u w:val="single"/>
        </w:rPr>
        <w:t xml:space="preserve">  (</w:t>
      </w:r>
      <w:r w:rsidRPr="00B05D87">
        <w:rPr>
          <w:color w:val="FF0000"/>
          <w:u w:val="single"/>
        </w:rPr>
        <w:t>C</w:t>
      </w:r>
      <w:r w:rsidRPr="006633AD">
        <w:rPr>
          <w:color w:val="000000" w:themeColor="text1"/>
          <w:u w:val="single"/>
        </w:rPr>
        <w:t xml:space="preserve">)  </w:t>
      </w:r>
      <w:r w:rsidRPr="006633AD">
        <w:rPr>
          <w:color w:val="000000" w:themeColor="text1"/>
        </w:rPr>
        <w:t xml:space="preserve"> TO TRAFFIC, THE TRANSITIONAL MARKINGS ON THE EXISTING ROADWAY MUST BE IN PLACE.  THESE MARKINGS WILL BE MEASURED AND PAID FOR UNDER ITEM NO. </w:t>
      </w:r>
      <w:r w:rsidRPr="006633AD">
        <w:rPr>
          <w:color w:val="000000" w:themeColor="text1"/>
          <w:u w:val="single"/>
        </w:rPr>
        <w:t xml:space="preserve">  (</w:t>
      </w:r>
      <w:r w:rsidRPr="00B05D87">
        <w:rPr>
          <w:color w:val="FF0000"/>
          <w:u w:val="single"/>
        </w:rPr>
        <w:t>D</w:t>
      </w:r>
      <w:r w:rsidRPr="006633AD">
        <w:rPr>
          <w:color w:val="000000" w:themeColor="text1"/>
          <w:u w:val="single"/>
        </w:rPr>
        <w:t xml:space="preserve">)  </w:t>
      </w:r>
      <w:r w:rsidRPr="006633AD">
        <w:rPr>
          <w:color w:val="000000" w:themeColor="text1"/>
        </w:rPr>
        <w:t xml:space="preserve"> PER L.F.  ALL EXISTING MARKINGS IN THE AREA OF THESE TRANSITIONAL MARKINGS SHALL BE OBLITERATED AND ALL EXISTING RAISED PAVEMENT MARKERS SHALL BE REMOVED TO ELIMINATE CONFLICTING MARKINGS.  REMOVAL OF THE EXISTING CONFLICTING MARKINGS AND RAISED PAVEMENT MARKERS WILL NOT BE MEASURED AND PAID FOR DIRECTLY, BUT THE COST WILL BE INCLUDED IN ITEM NO. </w:t>
      </w:r>
      <w:r w:rsidRPr="00B05D87">
        <w:rPr>
          <w:color w:val="FF0000"/>
        </w:rPr>
        <w:t>712-01</w:t>
      </w:r>
      <w:r w:rsidRPr="006633AD">
        <w:rPr>
          <w:color w:val="000000" w:themeColor="text1"/>
        </w:rPr>
        <w:t xml:space="preserve">, TRAFFIC CONTROL, LUMP SUM. </w:t>
      </w:r>
    </w:p>
    <w:p w14:paraId="68E93257" w14:textId="77777777" w:rsidR="00902E00" w:rsidRDefault="00902E00" w:rsidP="00C964F9">
      <w:pPr>
        <w:pStyle w:val="V8NotesBody"/>
        <w:numPr>
          <w:ilvl w:val="0"/>
          <w:numId w:val="0"/>
        </w:numPr>
        <w:ind w:left="922" w:hanging="461"/>
        <w:rPr>
          <w:b/>
          <w:color w:val="4F81BD" w:themeColor="accent1"/>
        </w:rPr>
      </w:pPr>
      <w:r w:rsidRPr="00796BCB">
        <w:rPr>
          <w:b/>
          <w:color w:val="4F81BD" w:themeColor="accent1"/>
        </w:rPr>
        <w:t xml:space="preserve">(C) </w:t>
      </w:r>
      <w:r w:rsidRPr="00796BCB">
        <w:rPr>
          <w:b/>
          <w:color w:val="4F81BD" w:themeColor="accent1"/>
        </w:rPr>
        <w:tab/>
        <w:t>NOTE: FILL IN THE BLANK WITH APPROPRIATE WORDS(S) FOR THE SPECIAL ROADWAY(S): DETOUR, LANE SHIFT, MEDIAN CROSSOVER, ETC.</w:t>
      </w:r>
    </w:p>
    <w:p w14:paraId="553D3382" w14:textId="77777777" w:rsidR="006633AD" w:rsidRPr="006633AD" w:rsidRDefault="006633AD" w:rsidP="00C964F9">
      <w:pPr>
        <w:pStyle w:val="V8NotesBody"/>
        <w:numPr>
          <w:ilvl w:val="0"/>
          <w:numId w:val="0"/>
        </w:numPr>
        <w:ind w:left="922" w:hanging="461"/>
        <w:rPr>
          <w:b/>
          <w:color w:val="4F81BD" w:themeColor="accent1"/>
        </w:rPr>
      </w:pPr>
      <w:r w:rsidRPr="006633AD">
        <w:rPr>
          <w:b/>
          <w:color w:val="4F81BD" w:themeColor="accent1"/>
        </w:rPr>
        <w:t>(</w:t>
      </w:r>
      <w:r w:rsidR="000F328B">
        <w:rPr>
          <w:b/>
          <w:color w:val="4F81BD" w:themeColor="accent1"/>
        </w:rPr>
        <w:t>D</w:t>
      </w:r>
      <w:r w:rsidRPr="006633AD">
        <w:rPr>
          <w:b/>
          <w:color w:val="4F81BD" w:themeColor="accent1"/>
        </w:rPr>
        <w:t xml:space="preserve">) </w:t>
      </w:r>
      <w:r>
        <w:rPr>
          <w:b/>
          <w:color w:val="4F81BD" w:themeColor="accent1"/>
        </w:rPr>
        <w:tab/>
      </w:r>
      <w:r w:rsidRPr="006633AD">
        <w:rPr>
          <w:b/>
          <w:color w:val="4F81BD" w:themeColor="accent1"/>
        </w:rPr>
        <w:t>NOTE: SEE SECTIONS 4-716.10 AND 4-716.30 AND STANDARD DRAWINGS   T-WZ SERIES FOR GUIDANCE ON MARKING WIDTHS AND MATERIALS.    FILL IN THE BLANK WITH THE APPROPRIATE ITEM NUMBER: 712-09.01, REMOVABLE PAVEMENT MARKING LINE,</w:t>
      </w:r>
      <w:r w:rsidR="00584DA9">
        <w:rPr>
          <w:b/>
          <w:color w:val="4F81BD" w:themeColor="accent1"/>
        </w:rPr>
        <w:t xml:space="preserve"> L.F.</w:t>
      </w:r>
      <w:r w:rsidR="00AC3A52">
        <w:rPr>
          <w:b/>
          <w:color w:val="4F81BD" w:themeColor="accent1"/>
        </w:rPr>
        <w:t xml:space="preserve">, </w:t>
      </w:r>
      <w:r w:rsidR="00AC3A52" w:rsidRPr="006633AD">
        <w:rPr>
          <w:b/>
          <w:color w:val="4F81BD" w:themeColor="accent1"/>
        </w:rPr>
        <w:t>712</w:t>
      </w:r>
      <w:r w:rsidRPr="006633AD">
        <w:rPr>
          <w:b/>
          <w:color w:val="4F81BD" w:themeColor="accent1"/>
        </w:rPr>
        <w:t>-09.02 REMOVABLE PAVEMENT MARKING (8” BARRIER LINE)</w:t>
      </w:r>
      <w:r w:rsidR="00584DA9">
        <w:rPr>
          <w:b/>
          <w:color w:val="4F81BD" w:themeColor="accent1"/>
        </w:rPr>
        <w:t>, L.F.</w:t>
      </w:r>
      <w:r w:rsidRPr="006633AD">
        <w:rPr>
          <w:b/>
          <w:color w:val="4F81BD" w:themeColor="accent1"/>
        </w:rPr>
        <w:t>, 712-09.08 REMOVABLE PAVEMENT MARKING (6” LINE)</w:t>
      </w:r>
      <w:r w:rsidR="00584DA9">
        <w:rPr>
          <w:b/>
          <w:color w:val="4F81BD" w:themeColor="accent1"/>
        </w:rPr>
        <w:t>, L.F.,</w:t>
      </w:r>
      <w:r w:rsidRPr="006633AD">
        <w:rPr>
          <w:b/>
          <w:color w:val="4F81BD" w:themeColor="accent1"/>
        </w:rPr>
        <w:t>, OR 712-09.09 REMOVABLE PAVEMENT MARKING (4” LINE)</w:t>
      </w:r>
      <w:r w:rsidR="00584DA9">
        <w:rPr>
          <w:b/>
          <w:color w:val="4F81BD" w:themeColor="accent1"/>
        </w:rPr>
        <w:t>, L.F.</w:t>
      </w:r>
      <w:r w:rsidRPr="006633AD">
        <w:rPr>
          <w:b/>
          <w:color w:val="4F81BD" w:themeColor="accent1"/>
        </w:rPr>
        <w:t>.</w:t>
      </w:r>
    </w:p>
    <w:p w14:paraId="27EDDE64" w14:textId="77777777" w:rsidR="008573EE" w:rsidRDefault="008573EE" w:rsidP="00FE78F3">
      <w:pPr>
        <w:pStyle w:val="V8NotesBody"/>
        <w:numPr>
          <w:ilvl w:val="0"/>
          <w:numId w:val="0"/>
        </w:numPr>
        <w:ind w:left="720" w:hanging="720"/>
        <w:rPr>
          <w:ins w:id="16" w:author="Andrew Wisniewski" w:date="2020-03-05T14:32:00Z"/>
          <w:b/>
          <w:color w:val="4F81BD" w:themeColor="accent1"/>
        </w:rPr>
      </w:pPr>
    </w:p>
    <w:p w14:paraId="6B7965D6" w14:textId="77777777" w:rsidR="008573EE" w:rsidRDefault="008573EE" w:rsidP="00FE78F3">
      <w:pPr>
        <w:pStyle w:val="V8NotesBody"/>
        <w:numPr>
          <w:ilvl w:val="0"/>
          <w:numId w:val="0"/>
        </w:numPr>
        <w:ind w:left="720" w:hanging="720"/>
        <w:rPr>
          <w:ins w:id="17" w:author="Andrew Wisniewski" w:date="2020-03-05T14:32:00Z"/>
          <w:b/>
          <w:color w:val="4F81BD" w:themeColor="accent1"/>
        </w:rPr>
      </w:pPr>
    </w:p>
    <w:p w14:paraId="2B44B5D5" w14:textId="77777777" w:rsidR="00902E00" w:rsidRDefault="00902E00" w:rsidP="00FE78F3">
      <w:pPr>
        <w:pStyle w:val="V8NotesBody"/>
        <w:numPr>
          <w:ilvl w:val="0"/>
          <w:numId w:val="0"/>
        </w:numPr>
        <w:ind w:left="720" w:hanging="720"/>
        <w:rPr>
          <w:ins w:id="18" w:author="Andrew Wisniewski" w:date="2020-03-05T14:32:00Z"/>
          <w:b/>
          <w:color w:val="4F81BD" w:themeColor="accent1"/>
        </w:rPr>
      </w:pPr>
      <w:r w:rsidRPr="00796BCB">
        <w:rPr>
          <w:b/>
          <w:color w:val="4F81BD" w:themeColor="accent1"/>
        </w:rPr>
        <w:t xml:space="preserve">NOTE: </w:t>
      </w:r>
      <w:r w:rsidR="004A6D7E" w:rsidRPr="00796BCB">
        <w:rPr>
          <w:b/>
          <w:color w:val="4F81BD" w:themeColor="accent1"/>
        </w:rPr>
        <w:tab/>
      </w:r>
      <w:r w:rsidRPr="00796BCB">
        <w:rPr>
          <w:b/>
          <w:color w:val="4F81BD" w:themeColor="accent1"/>
        </w:rPr>
        <w:t>NOTE (</w:t>
      </w:r>
      <w:r w:rsidR="00DF7415">
        <w:rPr>
          <w:b/>
          <w:color w:val="4F81BD" w:themeColor="accent1"/>
        </w:rPr>
        <w:t>1</w:t>
      </w:r>
      <w:r w:rsidR="00E62915">
        <w:rPr>
          <w:b/>
          <w:color w:val="4F81BD" w:themeColor="accent1"/>
        </w:rPr>
        <w:t>8</w:t>
      </w:r>
      <w:r w:rsidRPr="00796BCB">
        <w:rPr>
          <w:b/>
          <w:color w:val="4F81BD" w:themeColor="accent1"/>
        </w:rPr>
        <w:t>) IS TO BE USED WHEN A PROJECT DOES NOT HAVE ANY REMOVABLE PAVEMENT MARKING LINE.</w:t>
      </w:r>
    </w:p>
    <w:p w14:paraId="06008639" w14:textId="77777777" w:rsidR="00B1712F" w:rsidRPr="00796BCB" w:rsidRDefault="00B1712F" w:rsidP="00FE78F3">
      <w:pPr>
        <w:pStyle w:val="V8NotesBody"/>
        <w:numPr>
          <w:ilvl w:val="0"/>
          <w:numId w:val="0"/>
        </w:numPr>
        <w:ind w:left="720" w:hanging="720"/>
        <w:rPr>
          <w:b/>
          <w:color w:val="4F81BD" w:themeColor="accent1"/>
        </w:rPr>
      </w:pPr>
    </w:p>
    <w:p w14:paraId="5D29E404" w14:textId="77777777" w:rsidR="00B14E81" w:rsidRPr="004A6D7E" w:rsidRDefault="00902E00" w:rsidP="007F4717">
      <w:pPr>
        <w:pStyle w:val="V8NotesBody"/>
        <w:ind w:left="432" w:hanging="432"/>
        <w:rPr>
          <w:b/>
          <w:i/>
          <w:color w:val="000000" w:themeColor="text1"/>
        </w:rPr>
      </w:pPr>
      <w:r w:rsidRPr="004A6D7E">
        <w:rPr>
          <w:color w:val="000000" w:themeColor="text1"/>
        </w:rPr>
        <w:t>BEFORE OPENING THE</w:t>
      </w:r>
      <w:r w:rsidR="008573EE" w:rsidRPr="004A6D7E">
        <w:rPr>
          <w:color w:val="000000" w:themeColor="text1"/>
        </w:rPr>
        <w:t xml:space="preserve"> </w:t>
      </w:r>
      <w:r w:rsidR="008573EE" w:rsidRPr="004A6D7E">
        <w:rPr>
          <w:color w:val="000000" w:themeColor="text1"/>
          <w:u w:val="single"/>
        </w:rPr>
        <w:t xml:space="preserve"> (</w:t>
      </w:r>
      <w:r w:rsidR="00B14E81" w:rsidRPr="004A6D7E">
        <w:rPr>
          <w:color w:val="000000" w:themeColor="text1"/>
          <w:u w:val="single"/>
        </w:rPr>
        <w:t xml:space="preserve">C)  </w:t>
      </w:r>
      <w:r w:rsidRPr="004A6D7E">
        <w:rPr>
          <w:color w:val="000000" w:themeColor="text1"/>
        </w:rPr>
        <w:t xml:space="preserve">TO TRAFFIC, THE TRANSITIONAL MARKINGS ON THE EXISTING ROADWAY MUST BE IN PLACE.  ALL EXISTING MARKINGS IN THE AREA OF THESE TRANSITIONAL MARKINGS SHALL BE OBLITERATED AND ALL EXISTING RAISED PAVEMENT MARKERS SHALL BE REMOVED TO ELIMINATE CONFLICTING MARKINGS.  REMOVAL OF THE EXISTING CONFLICTING MARKINGS AND RAISED PAVEMENT MARKERS WILL NOT BE MEASURED AND PAID FOR DIRECTLY, BUT THE COST WILL BE INCLUDED IN ITEM NO. </w:t>
      </w:r>
      <w:r w:rsidRPr="00B05D87">
        <w:rPr>
          <w:color w:val="FF0000"/>
        </w:rPr>
        <w:t>712-01</w:t>
      </w:r>
      <w:r w:rsidRPr="004A6D7E">
        <w:rPr>
          <w:color w:val="000000" w:themeColor="text1"/>
        </w:rPr>
        <w:t>, TRAFFIC CONTROL, LUMP SUM.</w:t>
      </w:r>
      <w:r w:rsidR="00B14E81" w:rsidRPr="004A6D7E">
        <w:rPr>
          <w:color w:val="000000" w:themeColor="text1"/>
        </w:rPr>
        <w:t xml:space="preserve"> </w:t>
      </w:r>
    </w:p>
    <w:p w14:paraId="2B1D46D8" w14:textId="77777777" w:rsidR="00902E00" w:rsidRDefault="00902E00" w:rsidP="00C964F9">
      <w:pPr>
        <w:pStyle w:val="V8NotesBody"/>
        <w:numPr>
          <w:ilvl w:val="0"/>
          <w:numId w:val="0"/>
        </w:numPr>
        <w:ind w:left="922" w:hanging="461"/>
        <w:rPr>
          <w:b/>
          <w:color w:val="4F81BD" w:themeColor="accent1"/>
        </w:rPr>
      </w:pPr>
      <w:r w:rsidRPr="00796BCB">
        <w:rPr>
          <w:b/>
          <w:color w:val="4F81BD" w:themeColor="accent1"/>
        </w:rPr>
        <w:t>(C)</w:t>
      </w:r>
      <w:r w:rsidRPr="00796BCB">
        <w:rPr>
          <w:b/>
          <w:color w:val="4F81BD" w:themeColor="accent1"/>
        </w:rPr>
        <w:tab/>
        <w:t>NOTE: FILL IN THE BLANK WITH APPROPRIATE WORDS(S) FOR THE SPECIAL ROADWAY(S): DETOUR, LANE SHIFT, MEDIAN CROSSOVER, ETC.</w:t>
      </w:r>
    </w:p>
    <w:p w14:paraId="1D339AB2" w14:textId="77777777" w:rsidR="004A2D09" w:rsidRDefault="00542C2A" w:rsidP="004A2D09">
      <w:pPr>
        <w:pStyle w:val="V8NotesBody"/>
        <w:numPr>
          <w:ilvl w:val="0"/>
          <w:numId w:val="0"/>
        </w:numPr>
        <w:rPr>
          <w:b/>
          <w:color w:val="4F81BD" w:themeColor="accent1"/>
        </w:rPr>
      </w:pPr>
      <w:r>
        <w:rPr>
          <w:b/>
          <w:color w:val="4F81BD" w:themeColor="accent1"/>
        </w:rPr>
        <w:t>9-</w:t>
      </w:r>
      <w:r w:rsidR="004A2D09" w:rsidRPr="00796BCB">
        <w:rPr>
          <w:b/>
          <w:color w:val="4F81BD" w:themeColor="accent1"/>
        </w:rPr>
        <w:t>1</w:t>
      </w:r>
      <w:r w:rsidR="004A2D09">
        <w:rPr>
          <w:b/>
          <w:color w:val="4F81BD" w:themeColor="accent1"/>
        </w:rPr>
        <w:t>35</w:t>
      </w:r>
      <w:r w:rsidR="004A2D09" w:rsidRPr="00796BCB">
        <w:rPr>
          <w:b/>
          <w:color w:val="4F81BD" w:themeColor="accent1"/>
        </w:rPr>
        <w:t>.0</w:t>
      </w:r>
      <w:r w:rsidR="004A2D09">
        <w:rPr>
          <w:b/>
          <w:color w:val="4F81BD" w:themeColor="accent1"/>
        </w:rPr>
        <w:t>4</w:t>
      </w:r>
    </w:p>
    <w:p w14:paraId="5FC26A6A" w14:textId="77777777" w:rsidR="004A2D09" w:rsidRDefault="004A2D09" w:rsidP="004A2D09">
      <w:pPr>
        <w:pStyle w:val="Heading1"/>
      </w:pPr>
      <w:r>
        <w:t>SNOWPLOWABLE REFLECTIVE PAVEMENT MARKERS</w:t>
      </w:r>
    </w:p>
    <w:p w14:paraId="407956D9" w14:textId="77777777" w:rsidR="004A2D09" w:rsidRPr="004A2D09" w:rsidRDefault="004A2D09" w:rsidP="004A2D09">
      <w:pPr>
        <w:pStyle w:val="V8NotesBody"/>
        <w:ind w:left="432" w:hanging="432"/>
        <w:rPr>
          <w:color w:val="000000" w:themeColor="text1"/>
        </w:rPr>
      </w:pPr>
      <w:r w:rsidRPr="004A2D09">
        <w:rPr>
          <w:color w:val="000000" w:themeColor="text1"/>
        </w:rPr>
        <w:t>REMOVE EXISTING SNOWPLOWABLE MARKERS PRIOR TO PAVING AND/OR COLD PLANING.  REMOVE ALL ADHESIVES PRIOR TO PAVING.  PATCH ANY HOLES OR DIVOTS RESULTING FROM THE REMOVAL OF A MARKER IN A MANNER WHICH ENSURES A UNIFORM PAVED SURFACE.  PATCH WORK SHALL BE INCLUDED WITH COST OF OTHER ITEMS OF CONSTRUCTION.</w:t>
      </w:r>
    </w:p>
    <w:p w14:paraId="0A05A3B8" w14:textId="77777777" w:rsidR="004A6D7E" w:rsidRPr="00796BCB" w:rsidRDefault="00542C2A" w:rsidP="00A607EA">
      <w:pPr>
        <w:pStyle w:val="V8NotesBody"/>
        <w:numPr>
          <w:ilvl w:val="0"/>
          <w:numId w:val="0"/>
        </w:numPr>
        <w:ind w:left="461" w:hanging="461"/>
        <w:rPr>
          <w:b/>
          <w:color w:val="4F81BD" w:themeColor="accent1"/>
        </w:rPr>
      </w:pPr>
      <w:bookmarkStart w:id="19" w:name="_Toc473533331"/>
      <w:r>
        <w:rPr>
          <w:b/>
          <w:color w:val="4F81BD" w:themeColor="accent1"/>
        </w:rPr>
        <w:t>9-</w:t>
      </w:r>
      <w:r w:rsidR="00CB36A9" w:rsidRPr="00796BCB">
        <w:rPr>
          <w:b/>
          <w:color w:val="4F81BD" w:themeColor="accent1"/>
        </w:rPr>
        <w:t>140</w:t>
      </w:r>
      <w:r w:rsidR="001A58D3" w:rsidRPr="00796BCB">
        <w:rPr>
          <w:b/>
          <w:color w:val="4F81BD" w:themeColor="accent1"/>
        </w:rPr>
        <w:t>.00</w:t>
      </w:r>
      <w:r w:rsidR="001A58D3" w:rsidRPr="00796BCB">
        <w:rPr>
          <w:b/>
          <w:color w:val="4F81BD" w:themeColor="accent1"/>
        </w:rPr>
        <w:tab/>
      </w:r>
    </w:p>
    <w:p w14:paraId="15667801" w14:textId="77777777" w:rsidR="001A58D3" w:rsidRPr="004A6D7E" w:rsidRDefault="00CB36A9" w:rsidP="00FE78F3">
      <w:pPr>
        <w:pStyle w:val="Heading1"/>
      </w:pPr>
      <w:r w:rsidRPr="004A6D7E">
        <w:t>PAVEMENT</w:t>
      </w:r>
      <w:bookmarkEnd w:id="19"/>
    </w:p>
    <w:p w14:paraId="17166DA5" w14:textId="77777777" w:rsidR="00902E00" w:rsidRPr="00796BCB" w:rsidRDefault="00902E00" w:rsidP="00FE78F3">
      <w:pPr>
        <w:pStyle w:val="V8NotesBody"/>
        <w:numPr>
          <w:ilvl w:val="0"/>
          <w:numId w:val="0"/>
        </w:numPr>
        <w:ind w:left="720" w:hanging="720"/>
        <w:rPr>
          <w:b/>
          <w:color w:val="4F81BD" w:themeColor="accent1"/>
        </w:rPr>
      </w:pPr>
      <w:r w:rsidRPr="00796BCB">
        <w:rPr>
          <w:b/>
          <w:color w:val="4F81BD" w:themeColor="accent1"/>
        </w:rPr>
        <w:t xml:space="preserve">NOTE: </w:t>
      </w:r>
      <w:r w:rsidR="004A6D7E" w:rsidRPr="00796BCB">
        <w:rPr>
          <w:b/>
          <w:color w:val="4F81BD" w:themeColor="accent1"/>
        </w:rPr>
        <w:tab/>
      </w:r>
      <w:r w:rsidR="006633AD" w:rsidRPr="006633AD">
        <w:rPr>
          <w:b/>
          <w:color w:val="4F81BD" w:themeColor="accent1"/>
        </w:rPr>
        <w:t>NOTES (1) AND</w:t>
      </w:r>
      <w:r w:rsidR="00C74D1D">
        <w:rPr>
          <w:b/>
          <w:color w:val="4F81BD" w:themeColor="accent1"/>
        </w:rPr>
        <w:t>/OR</w:t>
      </w:r>
      <w:r w:rsidR="006633AD" w:rsidRPr="006633AD">
        <w:rPr>
          <w:b/>
          <w:color w:val="4F81BD" w:themeColor="accent1"/>
        </w:rPr>
        <w:t xml:space="preserve"> (2) ARE TO BE PLACED ON ALL PROJECTS, INCLUDING ALL RESURFACING PROJECTS.</w:t>
      </w:r>
      <w:r w:rsidRPr="00796BCB">
        <w:rPr>
          <w:b/>
          <w:color w:val="4F81BD" w:themeColor="accent1"/>
        </w:rPr>
        <w:t xml:space="preserve"> </w:t>
      </w:r>
    </w:p>
    <w:p w14:paraId="52791E05" w14:textId="77777777" w:rsidR="00902E00" w:rsidRPr="00796BCB" w:rsidRDefault="00902E00" w:rsidP="00FE78F3">
      <w:pPr>
        <w:pStyle w:val="V8NotesBody"/>
        <w:numPr>
          <w:ilvl w:val="0"/>
          <w:numId w:val="0"/>
        </w:numPr>
        <w:ind w:left="720" w:hanging="720"/>
        <w:rPr>
          <w:b/>
          <w:color w:val="4F81BD" w:themeColor="accent1"/>
        </w:rPr>
      </w:pPr>
      <w:r w:rsidRPr="00796BCB">
        <w:rPr>
          <w:b/>
          <w:color w:val="4F81BD" w:themeColor="accent1"/>
        </w:rPr>
        <w:t xml:space="preserve">NOTE: </w:t>
      </w:r>
      <w:r w:rsidR="004A6D7E" w:rsidRPr="00796BCB">
        <w:rPr>
          <w:b/>
          <w:color w:val="4F81BD" w:themeColor="accent1"/>
        </w:rPr>
        <w:tab/>
      </w:r>
      <w:r w:rsidR="0062799E" w:rsidRPr="0062799E">
        <w:rPr>
          <w:b/>
          <w:color w:val="4F81BD" w:themeColor="accent1"/>
        </w:rPr>
        <w:t>NOTES (4), (5), (6), AND (9) ARE TO BE PLACED ON ALL RESURFACING PROJECTS ON ROADWAYS WITH SHOULDERS AND DITCHES (NO CURB AND GUTTER).</w:t>
      </w:r>
      <w:r w:rsidR="0062799E" w:rsidRPr="0062799E">
        <w:rPr>
          <w:b/>
          <w:i/>
          <w:color w:val="4F81BD" w:themeColor="accent1"/>
        </w:rPr>
        <w:t xml:space="preserve"> </w:t>
      </w:r>
      <w:r w:rsidRPr="00796BCB">
        <w:rPr>
          <w:b/>
          <w:color w:val="4F81BD" w:themeColor="accent1"/>
        </w:rPr>
        <w:t xml:space="preserve"> </w:t>
      </w:r>
    </w:p>
    <w:p w14:paraId="0B817FCF" w14:textId="77777777" w:rsidR="00902E00" w:rsidRDefault="00902E00" w:rsidP="00FE78F3">
      <w:pPr>
        <w:pStyle w:val="V8NotesBody"/>
        <w:numPr>
          <w:ilvl w:val="0"/>
          <w:numId w:val="0"/>
        </w:numPr>
        <w:ind w:left="720" w:hanging="720"/>
        <w:rPr>
          <w:b/>
          <w:color w:val="4F81BD" w:themeColor="accent1"/>
        </w:rPr>
      </w:pPr>
      <w:r w:rsidRPr="00796BCB">
        <w:rPr>
          <w:b/>
          <w:color w:val="4F81BD" w:themeColor="accent1"/>
        </w:rPr>
        <w:t xml:space="preserve">NOTE: </w:t>
      </w:r>
      <w:r w:rsidR="004A6D7E" w:rsidRPr="00796BCB">
        <w:rPr>
          <w:b/>
          <w:color w:val="4F81BD" w:themeColor="accent1"/>
        </w:rPr>
        <w:tab/>
      </w:r>
      <w:r w:rsidR="0062799E" w:rsidRPr="0062799E">
        <w:rPr>
          <w:b/>
          <w:color w:val="4F81BD" w:themeColor="accent1"/>
        </w:rPr>
        <w:t>NOTES (4), (7), (8), AND (9) ARE TO BE PLACED ON ALL RESURFACING PROJECTS ON ROADWAYS WITH URBAN CURB AND GUTTERS.</w:t>
      </w:r>
    </w:p>
    <w:p w14:paraId="0210E173" w14:textId="77777777" w:rsidR="0062799E" w:rsidRPr="0062799E" w:rsidRDefault="0062799E" w:rsidP="0062799E">
      <w:pPr>
        <w:pStyle w:val="V8NotesBody"/>
        <w:numPr>
          <w:ilvl w:val="0"/>
          <w:numId w:val="0"/>
        </w:numPr>
        <w:ind w:left="720" w:hanging="720"/>
        <w:rPr>
          <w:b/>
          <w:color w:val="4F81BD" w:themeColor="accent1"/>
        </w:rPr>
      </w:pPr>
      <w:r w:rsidRPr="00796BCB">
        <w:rPr>
          <w:b/>
          <w:color w:val="4F81BD" w:themeColor="accent1"/>
        </w:rPr>
        <w:t xml:space="preserve">NOTE: </w:t>
      </w:r>
      <w:r w:rsidRPr="00796BCB">
        <w:rPr>
          <w:b/>
          <w:color w:val="4F81BD" w:themeColor="accent1"/>
        </w:rPr>
        <w:tab/>
      </w:r>
      <w:r w:rsidRPr="0062799E">
        <w:rPr>
          <w:b/>
          <w:color w:val="4F81BD" w:themeColor="accent1"/>
        </w:rPr>
        <w:t>NOTE (3) SHALL BE PLACED ON ALL CONSTRUCTION PROJECTS WITH SHOULDERS AND DITCHES (NO CURB AND GUTTER) OR ON RESURFACING PROJECTS WHERE SAFETY EDGE IS SPECIFIED</w:t>
      </w:r>
      <w:r w:rsidRPr="0062799E">
        <w:rPr>
          <w:b/>
          <w:i/>
          <w:color w:val="4F81BD" w:themeColor="accent1"/>
        </w:rPr>
        <w:t>.</w:t>
      </w:r>
    </w:p>
    <w:p w14:paraId="5CA5A38F" w14:textId="77777777" w:rsidR="004A6D7E" w:rsidRPr="00796BCB" w:rsidRDefault="00542C2A" w:rsidP="00A607EA">
      <w:pPr>
        <w:pStyle w:val="V8NotesBody"/>
        <w:numPr>
          <w:ilvl w:val="0"/>
          <w:numId w:val="0"/>
        </w:numPr>
        <w:ind w:left="461" w:hanging="461"/>
        <w:rPr>
          <w:b/>
          <w:color w:val="4F81BD" w:themeColor="accent1"/>
        </w:rPr>
      </w:pPr>
      <w:bookmarkStart w:id="20" w:name="_Toc473533332"/>
      <w:r>
        <w:rPr>
          <w:b/>
          <w:color w:val="4F81BD" w:themeColor="accent1"/>
        </w:rPr>
        <w:t>9-</w:t>
      </w:r>
      <w:r w:rsidR="00CB36A9" w:rsidRPr="00796BCB">
        <w:rPr>
          <w:b/>
          <w:color w:val="4F81BD" w:themeColor="accent1"/>
        </w:rPr>
        <w:t>140</w:t>
      </w:r>
      <w:r w:rsidR="00FD20A8" w:rsidRPr="00796BCB">
        <w:rPr>
          <w:b/>
          <w:color w:val="4F81BD" w:themeColor="accent1"/>
        </w:rPr>
        <w:t>.</w:t>
      </w:r>
      <w:r w:rsidR="001A58D3" w:rsidRPr="00796BCB">
        <w:rPr>
          <w:b/>
          <w:color w:val="4F81BD" w:themeColor="accent1"/>
        </w:rPr>
        <w:t>0</w:t>
      </w:r>
      <w:r w:rsidR="00FD20A8" w:rsidRPr="00796BCB">
        <w:rPr>
          <w:b/>
          <w:color w:val="4F81BD" w:themeColor="accent1"/>
        </w:rPr>
        <w:t>1</w:t>
      </w:r>
      <w:r w:rsidR="001A58D3" w:rsidRPr="00796BCB">
        <w:rPr>
          <w:b/>
          <w:color w:val="4F81BD" w:themeColor="accent1"/>
        </w:rPr>
        <w:tab/>
      </w:r>
    </w:p>
    <w:p w14:paraId="59809A4A" w14:textId="77777777" w:rsidR="001A58D3" w:rsidRPr="004A6D7E" w:rsidRDefault="00CB36A9" w:rsidP="00FE78F3">
      <w:pPr>
        <w:pStyle w:val="Heading2"/>
      </w:pPr>
      <w:r w:rsidRPr="004A6D7E">
        <w:t>PAVING</w:t>
      </w:r>
      <w:bookmarkEnd w:id="20"/>
    </w:p>
    <w:p w14:paraId="35ABE499" w14:textId="77777777" w:rsidR="00902E00" w:rsidRPr="00CF18C2" w:rsidRDefault="00902E00" w:rsidP="007F4717">
      <w:pPr>
        <w:pStyle w:val="V8NotesBody"/>
        <w:numPr>
          <w:ilvl w:val="0"/>
          <w:numId w:val="9"/>
        </w:numPr>
        <w:ind w:left="432" w:hanging="432"/>
      </w:pPr>
      <w:r w:rsidRPr="00CF18C2">
        <w:t>THE CONTRACTOR SHALL BE REQUIRED TO PAVE IN THE DIRECTION OF TRAFFIC.</w:t>
      </w:r>
    </w:p>
    <w:p w14:paraId="1E6D81A6" w14:textId="77777777" w:rsidR="00902E00" w:rsidRPr="00CF18C2" w:rsidRDefault="00902E00" w:rsidP="007F4717">
      <w:pPr>
        <w:pStyle w:val="V8NotesBody"/>
        <w:ind w:left="432" w:hanging="432"/>
      </w:pPr>
      <w:r w:rsidRPr="00CF18C2">
        <w:t>THE CONTRACTOR SHALL BE REQUIRED TO COLD PLANE AND PAVE IN THE DIRECTION OF TRAFFIC.</w:t>
      </w:r>
    </w:p>
    <w:p w14:paraId="6A137C64" w14:textId="77777777" w:rsidR="00902E00" w:rsidRPr="00CF18C2" w:rsidRDefault="00902E00" w:rsidP="007F4717">
      <w:pPr>
        <w:pStyle w:val="V8NotesBody"/>
        <w:ind w:left="432" w:hanging="432"/>
      </w:pPr>
      <w:r w:rsidRPr="00CF18C2">
        <w:t>THE CONTRACTOR SHALL ATTACH A DEVICE TO THE SCREED OF THE PAVER SUCH THAT MATERIAL IS CONFINED AT THE END GATE AND EXTRUDES THE ASPHALT MATERIAL IN SUCH A WAY THAT RESULTS IN A CONSOLIDATED WEDGE-SHAPE PAVEMENT EDGE OF APPROXIMATELY 25 TO 30 DEGREES AS IT LEAVES THE PAVER (MEASURED FROM A LINE PARALLEL TO THE PAVEMENT SURFACE.) THE DEVICE SHALL MEET THE REQUIREMENTS THAT ARE CURRENTLY SET FORTH IN SPECIAL PROVISION 407SE.</w:t>
      </w:r>
    </w:p>
    <w:p w14:paraId="08980649" w14:textId="77777777" w:rsidR="004A6D7E" w:rsidRPr="00796BCB" w:rsidRDefault="00542C2A" w:rsidP="00A607EA">
      <w:pPr>
        <w:pStyle w:val="V8NotesBody"/>
        <w:numPr>
          <w:ilvl w:val="0"/>
          <w:numId w:val="0"/>
        </w:numPr>
        <w:ind w:left="461" w:hanging="461"/>
        <w:rPr>
          <w:b/>
          <w:color w:val="4F81BD" w:themeColor="accent1"/>
        </w:rPr>
      </w:pPr>
      <w:bookmarkStart w:id="21" w:name="_Toc473533333"/>
      <w:r>
        <w:rPr>
          <w:b/>
          <w:color w:val="4F81BD" w:themeColor="accent1"/>
        </w:rPr>
        <w:t>9-</w:t>
      </w:r>
      <w:r w:rsidR="00CB36A9" w:rsidRPr="00796BCB">
        <w:rPr>
          <w:b/>
          <w:color w:val="4F81BD" w:themeColor="accent1"/>
        </w:rPr>
        <w:t>140.02</w:t>
      </w:r>
      <w:r w:rsidR="00CB36A9" w:rsidRPr="00796BCB">
        <w:rPr>
          <w:b/>
          <w:color w:val="4F81BD" w:themeColor="accent1"/>
        </w:rPr>
        <w:tab/>
      </w:r>
    </w:p>
    <w:p w14:paraId="4B35DEF5" w14:textId="77777777" w:rsidR="00CB36A9" w:rsidRPr="00CF18C2" w:rsidRDefault="00CB36A9" w:rsidP="00FE78F3">
      <w:pPr>
        <w:pStyle w:val="Heading2"/>
      </w:pPr>
      <w:r w:rsidRPr="004A6D7E">
        <w:t>RESURFACING</w:t>
      </w:r>
      <w:bookmarkEnd w:id="21"/>
    </w:p>
    <w:p w14:paraId="6CB73EEF" w14:textId="77777777" w:rsidR="00DD3A04" w:rsidRPr="00796BCB" w:rsidRDefault="00DD3A04" w:rsidP="00A607EA">
      <w:pPr>
        <w:pStyle w:val="V8NotesBody"/>
        <w:numPr>
          <w:ilvl w:val="0"/>
          <w:numId w:val="0"/>
        </w:numPr>
        <w:ind w:left="461" w:hanging="461"/>
        <w:rPr>
          <w:b/>
          <w:color w:val="4F81BD" w:themeColor="accent1"/>
        </w:rPr>
      </w:pPr>
      <w:r w:rsidRPr="00796BCB">
        <w:rPr>
          <w:b/>
          <w:color w:val="4F81BD" w:themeColor="accent1"/>
        </w:rPr>
        <w:t xml:space="preserve">NOTE: </w:t>
      </w:r>
      <w:r w:rsidR="004A6D7E" w:rsidRPr="00796BCB">
        <w:rPr>
          <w:b/>
          <w:color w:val="4F81BD" w:themeColor="accent1"/>
        </w:rPr>
        <w:tab/>
      </w:r>
      <w:r w:rsidRPr="00796BCB">
        <w:rPr>
          <w:b/>
          <w:color w:val="4F81BD" w:themeColor="accent1"/>
        </w:rPr>
        <w:t>NOTES (4) THROUGH (9) FOR RESURFACING ONLY.</w:t>
      </w:r>
    </w:p>
    <w:p w14:paraId="4CF6402C" w14:textId="77777777" w:rsidR="00DD3A04" w:rsidRPr="00CF18C2" w:rsidRDefault="00DD3A04" w:rsidP="007F4717">
      <w:pPr>
        <w:pStyle w:val="V8NotesBody"/>
        <w:ind w:left="432" w:hanging="432"/>
      </w:pPr>
      <w:r w:rsidRPr="00CF18C2">
        <w:t>WHERE DIRECTED BY THE TDOT ENGINEER, THE CONTRACTOR SHALL BE REQUIRED TO SHAPE PUBLIC SIDE ROADS, BUSINESS ENTRANCES, AND PRIVATE DRIVES, AS WELL AS CLEANING OF EXISTING DRAINS BEFORE PLACING MATERIALS.  ALL COSTS ARE TO BE INCLUDED IN THE PRICE BID FOR OTHER ITEMS OF CONSTRUCTION.</w:t>
      </w:r>
    </w:p>
    <w:p w14:paraId="1E08C0D0" w14:textId="77777777" w:rsidR="00DD3A04" w:rsidRPr="00CF18C2" w:rsidRDefault="00DD3A04" w:rsidP="007F4717">
      <w:pPr>
        <w:pStyle w:val="V8NotesBody"/>
        <w:ind w:left="432" w:hanging="432"/>
      </w:pPr>
      <w:r w:rsidRPr="00CF18C2">
        <w:t>ALL PUBLIC SIDE ROADS SHALL BE PAVED ONE PAVER WIDTH THROUGH THE INTERSECTION AS A MINIMUM.  A SATISFACTORY TRANSITION FROM THE NEW PAVEMENT TO THE EXISTING GRADE OF THE INTERSECTING PUBLIC ROAD OR BUSINESS ENTRANCE SHALL BE PROVIDED.  SHOULD THE PAVEMENT OF THE INTERSECTING PUBLIC ROAD BE DISTRESSED, THE RESURFACING WIDTH MAY BE INCREASED TO THE NORMAL RIGHT OF WAY LINE.</w:t>
      </w:r>
    </w:p>
    <w:p w14:paraId="50D9A375" w14:textId="77777777" w:rsidR="00DD3A04" w:rsidRPr="00CF18C2" w:rsidRDefault="00DD3A04" w:rsidP="007F4717">
      <w:pPr>
        <w:pStyle w:val="V8NotesBody"/>
        <w:ind w:left="432" w:hanging="432"/>
      </w:pPr>
      <w:r w:rsidRPr="00CF18C2">
        <w:t xml:space="preserve">PRIVATE DRIVEWAYS, FIELD ENTRANCES, AND BUSINESS ENTRANCES WILL BE RESURFACED A PAVER WIDTH (LANE WIDTH) AS A MINIMUM.  A PAVEMENT TAPER TO TRANSITION THE NEW PAVEMENT SHALL BE REQUIRED, IT SHALL BE BASED ON AN ADDITIONAL ONE FOOT OF WIDTH PER ONE INCH DEPTH OF PAVEMENT.  IF THE SHOULDER IS NARROW </w:t>
      </w:r>
      <w:r w:rsidRPr="00CF18C2">
        <w:lastRenderedPageBreak/>
        <w:t xml:space="preserve">ENOUGH THAT THE SUM OF THE SHOULDER AND THE TRANSITION ARE LESS THAN A PAVER WIDTH, THE TRANSITION SHALL OCCUR WITHIN THE PAVER WIDTH.  IF THE SUM OF THE SHOULDER AND THE TRANSITION IS GREATER THAN A PAVER WIDTH (LANE WIDTH), THE TRANSITION SHALL OCCUR OUTSIDE OF THE PAVER WIDTH. </w:t>
      </w:r>
    </w:p>
    <w:p w14:paraId="4860ACAD" w14:textId="77777777" w:rsidR="00DD3A04" w:rsidRPr="00CF18C2" w:rsidRDefault="00DD3A04" w:rsidP="007F4717">
      <w:pPr>
        <w:pStyle w:val="V8NotesBody"/>
        <w:ind w:left="432" w:hanging="432"/>
      </w:pPr>
      <w:r w:rsidRPr="00CF18C2">
        <w:t>ON CURB AND GUTTER SECTIONS, PUBLIC ROAD INTERSECTIONS SHALL BE RESURFACED TO THE END OF RADIUS.  A SATISFACTORY TRANSITION FROM THE NEW PAVEMENT TO THE EXISTING GRADE OF THE INTERSECTING PUBLIC ROAD SHALL BE PROVIDED.</w:t>
      </w:r>
    </w:p>
    <w:p w14:paraId="3FCD3546" w14:textId="77777777" w:rsidR="00DD3A04" w:rsidRPr="00CF18C2" w:rsidRDefault="00DD3A04" w:rsidP="007F4717">
      <w:pPr>
        <w:pStyle w:val="V8NotesBody"/>
        <w:ind w:left="432" w:hanging="432"/>
      </w:pPr>
      <w:r w:rsidRPr="00CF18C2">
        <w:t>ON URBAN TYPICAL SECTIONS, (CURB AND GUTTER), RESIDENTIAL DRIVEWAYS AND BUSINESS ENTRANCES SHALL HAVE A MINIMUM WIDTH OF MATERIAL NOT LESS THAN ONE FOOT USED IN THE TRANSITION TO FEATHER THE PAVEMENT EDGE.</w:t>
      </w:r>
    </w:p>
    <w:p w14:paraId="3E81A2C2" w14:textId="77777777" w:rsidR="00DD3A04" w:rsidRPr="00CF18C2" w:rsidRDefault="00DD3A04" w:rsidP="007F4717">
      <w:pPr>
        <w:pStyle w:val="V8NotesBody"/>
        <w:ind w:left="432" w:hanging="432"/>
      </w:pPr>
      <w:r w:rsidRPr="00CF18C2">
        <w:t>IN ALL CASES, THE LENGTH OF THE PAVEMENT TRANSITION, THE THICKNESS AND WIDTH OF THE RESURFACING AND ANY ADDITIONAL PAVEMENT MATERIALS SHALL BE AS DIRECTED BY THE TDOT ENGINEER.</w:t>
      </w:r>
    </w:p>
    <w:p w14:paraId="0E4DCEA3" w14:textId="77777777" w:rsidR="004A6D7E" w:rsidRPr="00796BCB" w:rsidRDefault="00542C2A" w:rsidP="00A607EA">
      <w:pPr>
        <w:pStyle w:val="V8NotesBody"/>
        <w:numPr>
          <w:ilvl w:val="0"/>
          <w:numId w:val="0"/>
        </w:numPr>
        <w:ind w:left="461" w:hanging="461"/>
        <w:rPr>
          <w:b/>
          <w:color w:val="4F81BD" w:themeColor="accent1"/>
        </w:rPr>
      </w:pPr>
      <w:bookmarkStart w:id="22" w:name="_Toc473533334"/>
      <w:r>
        <w:rPr>
          <w:b/>
          <w:color w:val="4F81BD" w:themeColor="accent1"/>
        </w:rPr>
        <w:t>9-</w:t>
      </w:r>
      <w:r w:rsidR="008C1FF2" w:rsidRPr="00796BCB">
        <w:rPr>
          <w:b/>
          <w:color w:val="4F81BD" w:themeColor="accent1"/>
        </w:rPr>
        <w:t>145.00</w:t>
      </w:r>
      <w:r w:rsidR="008C1FF2" w:rsidRPr="00796BCB">
        <w:rPr>
          <w:b/>
          <w:color w:val="4F81BD" w:themeColor="accent1"/>
        </w:rPr>
        <w:tab/>
      </w:r>
    </w:p>
    <w:p w14:paraId="59FCF4BE" w14:textId="77777777" w:rsidR="008C1FF2" w:rsidRPr="004A6D7E" w:rsidRDefault="008C1FF2" w:rsidP="00FE78F3">
      <w:pPr>
        <w:pStyle w:val="Heading1"/>
      </w:pPr>
      <w:r w:rsidRPr="004A6D7E">
        <w:t>GRADED SOLID ROCK</w:t>
      </w:r>
      <w:bookmarkEnd w:id="22"/>
    </w:p>
    <w:p w14:paraId="5845F955" w14:textId="77777777" w:rsidR="00DD3A04" w:rsidRPr="00796BCB" w:rsidRDefault="00DD3A04" w:rsidP="00FD416B">
      <w:pPr>
        <w:pStyle w:val="V8NotesBody"/>
        <w:numPr>
          <w:ilvl w:val="0"/>
          <w:numId w:val="0"/>
        </w:numPr>
        <w:rPr>
          <w:b/>
          <w:color w:val="4F81BD" w:themeColor="accent1"/>
        </w:rPr>
      </w:pPr>
      <w:r w:rsidRPr="00796BCB">
        <w:rPr>
          <w:b/>
          <w:color w:val="4F81BD" w:themeColor="accent1"/>
        </w:rPr>
        <w:t xml:space="preserve">NOTE: </w:t>
      </w:r>
      <w:r w:rsidR="0040414F">
        <w:rPr>
          <w:b/>
          <w:color w:val="4F81BD" w:themeColor="accent1"/>
        </w:rPr>
        <w:tab/>
      </w:r>
      <w:r w:rsidRPr="00796BCB">
        <w:rPr>
          <w:b/>
          <w:color w:val="4F81BD" w:themeColor="accent1"/>
        </w:rPr>
        <w:t xml:space="preserve">IF A NOTE WORDED DIFFERENTLY FROM (1) IS SUPPLIED, THAT NOTE </w:t>
      </w:r>
      <w:r w:rsidR="0040414F">
        <w:rPr>
          <w:b/>
          <w:color w:val="4F81BD" w:themeColor="accent1"/>
        </w:rPr>
        <w:tab/>
      </w:r>
      <w:r w:rsidRPr="00796BCB">
        <w:rPr>
          <w:b/>
          <w:color w:val="4F81BD" w:themeColor="accent1"/>
        </w:rPr>
        <w:t xml:space="preserve">SHOULD BE USED. IF A MAXIMUM DIMENSION TWO FEET OR LESS IS </w:t>
      </w:r>
      <w:r w:rsidR="0040414F">
        <w:rPr>
          <w:b/>
          <w:color w:val="4F81BD" w:themeColor="accent1"/>
        </w:rPr>
        <w:tab/>
      </w:r>
      <w:r w:rsidRPr="00796BCB">
        <w:rPr>
          <w:b/>
          <w:color w:val="4F81BD" w:themeColor="accent1"/>
        </w:rPr>
        <w:t xml:space="preserve">SPECIFIED, NOTE (2) IS NOT NECESSARY; HOWEVER, IF A MAXIMUM </w:t>
      </w:r>
      <w:r w:rsidR="0040414F">
        <w:rPr>
          <w:b/>
          <w:color w:val="4F81BD" w:themeColor="accent1"/>
        </w:rPr>
        <w:tab/>
      </w:r>
      <w:r w:rsidRPr="00796BCB">
        <w:rPr>
          <w:b/>
          <w:color w:val="4F81BD" w:themeColor="accent1"/>
        </w:rPr>
        <w:t xml:space="preserve">DIMENSION GREATER THAN TWO FEET BUT NOT THREE FEET IS </w:t>
      </w:r>
      <w:r w:rsidR="0040414F">
        <w:rPr>
          <w:b/>
          <w:color w:val="4F81BD" w:themeColor="accent1"/>
        </w:rPr>
        <w:tab/>
      </w:r>
      <w:r w:rsidRPr="00796BCB">
        <w:rPr>
          <w:b/>
          <w:color w:val="4F81BD" w:themeColor="accent1"/>
        </w:rPr>
        <w:t xml:space="preserve">SPECIFIED, IT SHALL BE NECESSARY TO CONTACT THE </w:t>
      </w:r>
      <w:r w:rsidR="0040414F">
        <w:rPr>
          <w:b/>
          <w:color w:val="4F81BD" w:themeColor="accent1"/>
        </w:rPr>
        <w:tab/>
      </w:r>
      <w:r w:rsidRPr="00796BCB">
        <w:rPr>
          <w:b/>
          <w:color w:val="4F81BD" w:themeColor="accent1"/>
        </w:rPr>
        <w:t xml:space="preserve">CONSTRUCTION OFFICE FOR THE APPROPRIATE MAXIMUM DEPTH TO </w:t>
      </w:r>
      <w:r w:rsidR="0040414F">
        <w:rPr>
          <w:b/>
          <w:color w:val="4F81BD" w:themeColor="accent1"/>
        </w:rPr>
        <w:tab/>
      </w:r>
      <w:r w:rsidRPr="00796BCB">
        <w:rPr>
          <w:b/>
          <w:color w:val="4F81BD" w:themeColor="accent1"/>
        </w:rPr>
        <w:t>BE USED IN NOTE (2).</w:t>
      </w:r>
    </w:p>
    <w:p w14:paraId="0F7B29B1" w14:textId="77777777" w:rsidR="00DD3A04" w:rsidRPr="00CF18C2" w:rsidRDefault="00DD3A04" w:rsidP="007F4717">
      <w:pPr>
        <w:pStyle w:val="V8NotesBody"/>
        <w:numPr>
          <w:ilvl w:val="0"/>
          <w:numId w:val="25"/>
        </w:numPr>
        <w:ind w:left="432" w:hanging="432"/>
      </w:pPr>
      <w:r w:rsidRPr="00CF18C2">
        <w:t>THE ROCK FILL (GRADED SOLID ROCK) MATERIAL SHALL CONSIST OF SOUND, NON-DEGRADABLE LIMESTONE OR SANDSTONE WITH A MAXIMUM SIZE OF 3’-0”.  AT LEAST 50% (BY WEIGHT) OF THE ROCK SHALL BE UNIFORMLY DISTRIBUTED BETWEEN 1’-0” AND 3’-0” IN DIAMETER, AND NO GREATER THAN 10% (BY WEIGHT) SHALL BE LESS THAN 2” IN DIAMETER.  THE MATERIAL SHALL BE ROUGHLY EQUIDIMENSIONAL; THIN, SLABBY MATERIALS WILL NOT BE ACCEPTED.  THE CONTRACTOR SHALL BE REQUIRED TO PROCESS THE MATERIAL WITH AN ACCEPTABLE MECHANICAL MEANS (A SCREENING PROCESS CAPABLE OF PRODUCING THE REQUIRED GRADATION).  THE ROCK SHALL BE APPROVED BY A REPRESENTATIVE OF THE DIVISION OF MATERIALS AND TESTS BEFORE USE.</w:t>
      </w:r>
    </w:p>
    <w:p w14:paraId="02FB2FCA" w14:textId="77777777" w:rsidR="00DD3A04" w:rsidRPr="00CF18C2" w:rsidRDefault="00DD3A04" w:rsidP="007F4717">
      <w:pPr>
        <w:pStyle w:val="V8NotesBody"/>
        <w:ind w:left="432" w:hanging="432"/>
      </w:pPr>
      <w:r w:rsidRPr="00CF18C2">
        <w:t xml:space="preserve">THIS GRADED SOLID ROCK MATERIAL SHALL BE PLACED IN LAYERS NOT EXCEEDING FIVE FEET IN DEPTH. </w:t>
      </w:r>
    </w:p>
    <w:p w14:paraId="79650C9B" w14:textId="77777777" w:rsidR="004A6D7E" w:rsidRPr="00796BCB" w:rsidRDefault="00542C2A" w:rsidP="00A607EA">
      <w:pPr>
        <w:pStyle w:val="V8NotesBody"/>
        <w:numPr>
          <w:ilvl w:val="0"/>
          <w:numId w:val="0"/>
        </w:numPr>
        <w:ind w:left="461" w:hanging="461"/>
        <w:rPr>
          <w:b/>
          <w:color w:val="4F81BD" w:themeColor="accent1"/>
        </w:rPr>
      </w:pPr>
      <w:bookmarkStart w:id="23" w:name="_Toc473533335"/>
      <w:r>
        <w:rPr>
          <w:b/>
          <w:color w:val="4F81BD" w:themeColor="accent1"/>
        </w:rPr>
        <w:t>9-</w:t>
      </w:r>
      <w:r w:rsidR="007C4705" w:rsidRPr="00796BCB">
        <w:rPr>
          <w:b/>
          <w:color w:val="4F81BD" w:themeColor="accent1"/>
        </w:rPr>
        <w:t>150.00</w:t>
      </w:r>
      <w:r w:rsidR="007C4705" w:rsidRPr="00796BCB">
        <w:rPr>
          <w:b/>
          <w:color w:val="4F81BD" w:themeColor="accent1"/>
        </w:rPr>
        <w:tab/>
      </w:r>
    </w:p>
    <w:p w14:paraId="34A1874E" w14:textId="77777777" w:rsidR="007C4705" w:rsidRPr="004A6D7E" w:rsidRDefault="007C4705" w:rsidP="00FE78F3">
      <w:pPr>
        <w:pStyle w:val="Heading1"/>
      </w:pPr>
      <w:r w:rsidRPr="004A6D7E">
        <w:t>RIPRAP</w:t>
      </w:r>
      <w:bookmarkEnd w:id="23"/>
    </w:p>
    <w:p w14:paraId="33D08298" w14:textId="77777777" w:rsidR="00DD3A04" w:rsidRPr="00796BCB" w:rsidRDefault="00DD3A04" w:rsidP="00FE78F3">
      <w:pPr>
        <w:pStyle w:val="V8NotesBody"/>
        <w:numPr>
          <w:ilvl w:val="0"/>
          <w:numId w:val="0"/>
        </w:numPr>
        <w:ind w:left="720" w:hanging="720"/>
        <w:rPr>
          <w:b/>
          <w:color w:val="4F81BD" w:themeColor="accent1"/>
        </w:rPr>
      </w:pPr>
      <w:r w:rsidRPr="00796BCB">
        <w:rPr>
          <w:b/>
          <w:color w:val="4F81BD" w:themeColor="accent1"/>
        </w:rPr>
        <w:t xml:space="preserve">NOTE: </w:t>
      </w:r>
      <w:r w:rsidR="004A6D7E" w:rsidRPr="00796BCB">
        <w:rPr>
          <w:b/>
          <w:color w:val="4F81BD" w:themeColor="accent1"/>
        </w:rPr>
        <w:tab/>
      </w:r>
      <w:r w:rsidRPr="00796BCB">
        <w:rPr>
          <w:b/>
          <w:color w:val="4F81BD" w:themeColor="accent1"/>
        </w:rPr>
        <w:t>NOTES (1) AND (2) ARE NOT REQUIRED IF CLASS A-1, A-2,</w:t>
      </w:r>
      <w:r w:rsidR="004A6D7E" w:rsidRPr="00796BCB">
        <w:rPr>
          <w:b/>
          <w:color w:val="4F81BD" w:themeColor="accent1"/>
        </w:rPr>
        <w:t xml:space="preserve"> A-</w:t>
      </w:r>
      <w:r w:rsidRPr="00796BCB">
        <w:rPr>
          <w:b/>
          <w:color w:val="4F81BD" w:themeColor="accent1"/>
        </w:rPr>
        <w:t>3, B, OR C MACHINED RIPRAP IS USED.</w:t>
      </w:r>
    </w:p>
    <w:p w14:paraId="612ED117" w14:textId="77777777" w:rsidR="008D436E" w:rsidRPr="005C540E" w:rsidRDefault="008D436E" w:rsidP="005C540E">
      <w:pPr>
        <w:pStyle w:val="V8NotesBody"/>
        <w:numPr>
          <w:ilvl w:val="0"/>
          <w:numId w:val="31"/>
        </w:numPr>
        <w:ind w:left="432" w:hanging="432"/>
      </w:pPr>
      <w:r w:rsidRPr="005C540E">
        <w:t xml:space="preserve">MACHINED RIPRAP SHALL BE IN ACCORDANCE WITH SECTION 709 OF THE STANDARD SPECIFICATIONS EXCEPT AS MODIFIED BY THIS NOTE.  MACHINED RIPRAP SHALL BE CLEAN SHOT ROCK CONTAINING NO SAND, DUST, OR ORGANIC MATERIALS AND SHALL VARY IN SIZE FROM ____“ TO ____‘- ____“.  THE STONE SIZES SHALL BE DISTRIBUTED UNIFORMLY THROUGHOUT THE SIZE RANGE WITH NO MORE THAN 20% OF THE MATERIAL (BY WEIGHT) LESS THAN ____“.  THE THICKNESS OF THE STONE LAYER SHALL BE ____‘- ____“  (+/-3”) AND THE SIZE GRADATION SHALL BE UNIFORMLY DISTRIBUTED THROUGHOUT THE LAYER THICKNESS AND FROM TOP TO BOTTOM OF THE SLOPE. </w:t>
      </w:r>
    </w:p>
    <w:p w14:paraId="5C185152" w14:textId="77777777" w:rsidR="008D436E" w:rsidRPr="008D436E" w:rsidRDefault="008D436E" w:rsidP="00E62915">
      <w:pPr>
        <w:ind w:left="720" w:firstLine="2"/>
        <w:rPr>
          <w:rFonts w:ascii="Arial" w:eastAsia="Times New Roman" w:hAnsi="Arial" w:cs="Arial"/>
          <w:snapToGrid w:val="0"/>
          <w:color w:val="000000"/>
          <w:sz w:val="14"/>
          <w:szCs w:val="14"/>
        </w:rPr>
      </w:pPr>
      <w:r w:rsidRPr="008D436E">
        <w:rPr>
          <w:rFonts w:ascii="Arial" w:eastAsia="Times New Roman" w:hAnsi="Arial" w:cs="Arial"/>
          <w:snapToGrid w:val="0"/>
          <w:color w:val="000000"/>
          <w:sz w:val="14"/>
          <w:szCs w:val="14"/>
        </w:rPr>
        <w:t>UPON COMPLETION OF THE PROJECT, A VISUAL INSPECTION SHALL REVEAL THAT APPROXIMATELY 50% OF THE SURFACE AREA CONSISTS OF STONES  ____“ OR LARGER.  PAYMENT WILL BE MADE UNDER ITEM</w:t>
      </w:r>
      <w:r w:rsidR="00E62915">
        <w:rPr>
          <w:rFonts w:ascii="Arial" w:eastAsia="Times New Roman" w:hAnsi="Arial" w:cs="Arial"/>
          <w:snapToGrid w:val="0"/>
          <w:color w:val="000000"/>
          <w:sz w:val="14"/>
          <w:szCs w:val="14"/>
        </w:rPr>
        <w:t xml:space="preserve"> NO.</w:t>
      </w:r>
      <w:r w:rsidRPr="00E62915">
        <w:rPr>
          <w:rFonts w:ascii="Arial" w:eastAsia="Times New Roman" w:hAnsi="Arial" w:cs="Arial"/>
          <w:snapToGrid w:val="0"/>
          <w:color w:val="FF0000"/>
          <w:sz w:val="14"/>
          <w:szCs w:val="14"/>
        </w:rPr>
        <w:t>709-05</w:t>
      </w:r>
      <w:r w:rsidR="00E62915">
        <w:rPr>
          <w:rFonts w:ascii="Arial" w:eastAsia="Times New Roman" w:hAnsi="Arial" w:cs="Arial"/>
          <w:snapToGrid w:val="0"/>
          <w:color w:val="FF0000"/>
          <w:sz w:val="14"/>
          <w:szCs w:val="14"/>
        </w:rPr>
        <w:t>.</w:t>
      </w:r>
      <w:r w:rsidRPr="00E62915">
        <w:rPr>
          <w:rFonts w:ascii="Arial" w:eastAsia="Times New Roman" w:hAnsi="Arial" w:cs="Arial"/>
          <w:snapToGrid w:val="0"/>
          <w:color w:val="FF0000"/>
          <w:sz w:val="14"/>
          <w:szCs w:val="14"/>
        </w:rPr>
        <w:t xml:space="preserve">10 </w:t>
      </w:r>
      <w:r w:rsidRPr="008D436E">
        <w:rPr>
          <w:rFonts w:ascii="Arial" w:eastAsia="Times New Roman" w:hAnsi="Arial" w:cs="Arial"/>
          <w:snapToGrid w:val="0"/>
          <w:color w:val="000000"/>
          <w:sz w:val="14"/>
          <w:szCs w:val="14"/>
        </w:rPr>
        <w:t>MACHINED RIPRAP (DESCRIPTION), C.Y., AND QUANTITIES WILL BE BASED ON THE AVERAGE THICKNESS OF ____‘- ____“.</w:t>
      </w:r>
    </w:p>
    <w:p w14:paraId="2BF49B32" w14:textId="77777777" w:rsidR="008D436E" w:rsidRPr="008D436E" w:rsidRDefault="008D436E" w:rsidP="008D436E">
      <w:pPr>
        <w:numPr>
          <w:ilvl w:val="0"/>
          <w:numId w:val="1"/>
        </w:numPr>
        <w:ind w:left="432" w:hanging="432"/>
        <w:rPr>
          <w:rFonts w:ascii="Arial" w:eastAsia="Times New Roman" w:hAnsi="Arial" w:cs="Arial"/>
          <w:snapToGrid w:val="0"/>
          <w:color w:val="000000"/>
          <w:sz w:val="14"/>
          <w:szCs w:val="14"/>
        </w:rPr>
      </w:pPr>
      <w:r w:rsidRPr="008D436E">
        <w:rPr>
          <w:rFonts w:ascii="Arial" w:eastAsia="Times New Roman" w:hAnsi="Arial" w:cs="Arial"/>
          <w:snapToGrid w:val="0"/>
          <w:color w:val="000000"/>
          <w:sz w:val="14"/>
          <w:szCs w:val="14"/>
        </w:rPr>
        <w:t>RIPRAP SHALL CONSIST OF FURNISHING AND PLACING EITHER RUBBLE STONES BY HAND OR MACHINED.  RUBBLE STONE SHALL MEET THE REQUIREMENTS OF SECTION 709 OF THE STANDARD SPECIFICATIONS AND SHALL BE CLEAN (FREE FROM ORGANIC MATTER), DURABLE, ANGULAR WITH FRACTURED FACES, NEARLY RECTANGULAR IN SHAPE WITH A BREADTH OR THICKNESS AT LEAST ONE-THIRD ITS LENGTH.</w:t>
      </w:r>
    </w:p>
    <w:p w14:paraId="61F28FEC" w14:textId="77777777" w:rsidR="008D436E" w:rsidRPr="008D436E" w:rsidRDefault="008D436E" w:rsidP="008D436E">
      <w:pPr>
        <w:spacing w:after="0"/>
        <w:ind w:firstLine="0"/>
        <w:rPr>
          <w:rFonts w:ascii="Arial" w:eastAsia="Times New Roman" w:hAnsi="Arial" w:cs="Arial"/>
          <w:snapToGrid w:val="0"/>
          <w:color w:val="000000"/>
          <w:sz w:val="14"/>
          <w:szCs w:val="14"/>
        </w:rPr>
      </w:pPr>
      <w:r w:rsidRPr="008D436E">
        <w:rPr>
          <w:rFonts w:ascii="Arial" w:eastAsia="Times New Roman" w:hAnsi="Arial" w:cs="Arial"/>
          <w:snapToGrid w:val="0"/>
          <w:color w:val="000000"/>
          <w:sz w:val="14"/>
          <w:szCs w:val="14"/>
        </w:rPr>
        <w:tab/>
        <w:t xml:space="preserve">IF THE CONTRACTOR ELECTS TO USE MACHINED RIPRAP, IT SHALL BE </w:t>
      </w:r>
      <w:r w:rsidRPr="008D436E">
        <w:rPr>
          <w:rFonts w:ascii="Arial" w:eastAsia="Times New Roman" w:hAnsi="Arial" w:cs="Arial"/>
          <w:snapToGrid w:val="0"/>
          <w:color w:val="000000"/>
          <w:sz w:val="14"/>
          <w:szCs w:val="14"/>
        </w:rPr>
        <w:tab/>
        <w:t xml:space="preserve">IN ACCORDANCE WITH SECTION 709 OF THE STANDARD </w:t>
      </w:r>
      <w:r w:rsidRPr="008D436E">
        <w:rPr>
          <w:rFonts w:ascii="Arial" w:eastAsia="Times New Roman" w:hAnsi="Arial" w:cs="Arial"/>
          <w:snapToGrid w:val="0"/>
          <w:color w:val="000000"/>
          <w:sz w:val="14"/>
          <w:szCs w:val="14"/>
        </w:rPr>
        <w:tab/>
        <w:t xml:space="preserve">SPECIFICATIONS EXCEPT AS MODIFIED BY THIS NOTE.  MACHINED </w:t>
      </w:r>
      <w:r w:rsidRPr="008D436E">
        <w:rPr>
          <w:rFonts w:ascii="Arial" w:eastAsia="Times New Roman" w:hAnsi="Arial" w:cs="Arial"/>
          <w:snapToGrid w:val="0"/>
          <w:color w:val="000000"/>
          <w:sz w:val="14"/>
          <w:szCs w:val="14"/>
        </w:rPr>
        <w:tab/>
        <w:t xml:space="preserve">RIPRAP SHALL BE CLEAN SHOT ROCK CONTAINING NO SAND, DUST, </w:t>
      </w:r>
      <w:r w:rsidRPr="008D436E">
        <w:rPr>
          <w:rFonts w:ascii="Arial" w:eastAsia="Times New Roman" w:hAnsi="Arial" w:cs="Arial"/>
          <w:snapToGrid w:val="0"/>
          <w:color w:val="000000"/>
          <w:sz w:val="14"/>
          <w:szCs w:val="14"/>
        </w:rPr>
        <w:tab/>
        <w:t xml:space="preserve">OR ORGANIC MATERIALS, AND SHALL VARY IN SIZE FROM ____“ TO </w:t>
      </w:r>
      <w:r w:rsidRPr="008D436E">
        <w:rPr>
          <w:rFonts w:ascii="Arial" w:eastAsia="Times New Roman" w:hAnsi="Arial" w:cs="Arial"/>
          <w:snapToGrid w:val="0"/>
          <w:color w:val="000000"/>
          <w:sz w:val="14"/>
          <w:szCs w:val="14"/>
        </w:rPr>
        <w:tab/>
        <w:t xml:space="preserve">____‘- ____“.  THE STONE SIZES SHALL BE DISTRIBUTED UNIFORMLY </w:t>
      </w:r>
      <w:r w:rsidRPr="008D436E">
        <w:rPr>
          <w:rFonts w:ascii="Arial" w:eastAsia="Times New Roman" w:hAnsi="Arial" w:cs="Arial"/>
          <w:snapToGrid w:val="0"/>
          <w:color w:val="000000"/>
          <w:sz w:val="14"/>
          <w:szCs w:val="14"/>
        </w:rPr>
        <w:tab/>
        <w:t xml:space="preserve">THROUGHOUT THE SIZE RANGE WITH NO MORE THAN 20% OF THE </w:t>
      </w:r>
      <w:r w:rsidRPr="008D436E">
        <w:rPr>
          <w:rFonts w:ascii="Arial" w:eastAsia="Times New Roman" w:hAnsi="Arial" w:cs="Arial"/>
          <w:snapToGrid w:val="0"/>
          <w:color w:val="000000"/>
          <w:sz w:val="14"/>
          <w:szCs w:val="14"/>
        </w:rPr>
        <w:tab/>
        <w:t xml:space="preserve">MATERIAL (BY WEIGHT) LESS THAN ____“.  THE THICKNESS OF THE </w:t>
      </w:r>
      <w:r w:rsidRPr="008D436E">
        <w:rPr>
          <w:rFonts w:ascii="Arial" w:eastAsia="Times New Roman" w:hAnsi="Arial" w:cs="Arial"/>
          <w:snapToGrid w:val="0"/>
          <w:color w:val="000000"/>
          <w:sz w:val="14"/>
          <w:szCs w:val="14"/>
        </w:rPr>
        <w:tab/>
        <w:t xml:space="preserve">STONE LAYER SHALL BE ____‘- ____“  (+/-3”) AND THE SIZE GRADATION </w:t>
      </w:r>
      <w:r w:rsidRPr="008D436E">
        <w:rPr>
          <w:rFonts w:ascii="Arial" w:eastAsia="Times New Roman" w:hAnsi="Arial" w:cs="Arial"/>
          <w:snapToGrid w:val="0"/>
          <w:color w:val="000000"/>
          <w:sz w:val="14"/>
          <w:szCs w:val="14"/>
        </w:rPr>
        <w:tab/>
        <w:t xml:space="preserve">SHALL BE UNIFORMLY DISTRIBUTED THROUGHOUT THE LAYER </w:t>
      </w:r>
      <w:r w:rsidRPr="008D436E">
        <w:rPr>
          <w:rFonts w:ascii="Arial" w:eastAsia="Times New Roman" w:hAnsi="Arial" w:cs="Arial"/>
          <w:snapToGrid w:val="0"/>
          <w:color w:val="000000"/>
          <w:sz w:val="14"/>
          <w:szCs w:val="14"/>
        </w:rPr>
        <w:tab/>
        <w:t xml:space="preserve">THICKNESS AND FROM TOP TO BOTTOM OF THE SLOPE.  UPON </w:t>
      </w:r>
      <w:r w:rsidRPr="008D436E">
        <w:rPr>
          <w:rFonts w:ascii="Arial" w:eastAsia="Times New Roman" w:hAnsi="Arial" w:cs="Arial"/>
          <w:snapToGrid w:val="0"/>
          <w:color w:val="000000"/>
          <w:sz w:val="14"/>
          <w:szCs w:val="14"/>
        </w:rPr>
        <w:tab/>
        <w:t xml:space="preserve">COMPLETION OF THE PROJECT, A VISUAL INSPECTION SHALL REVEAL </w:t>
      </w:r>
      <w:r w:rsidRPr="008D436E">
        <w:rPr>
          <w:rFonts w:ascii="Arial" w:eastAsia="Times New Roman" w:hAnsi="Arial" w:cs="Arial"/>
          <w:snapToGrid w:val="0"/>
          <w:color w:val="000000"/>
          <w:sz w:val="14"/>
          <w:szCs w:val="14"/>
        </w:rPr>
        <w:tab/>
        <w:t xml:space="preserve">THAT APPROXIMATELY 50% OF THE SURFACE AREA CONSISTS OF </w:t>
      </w:r>
      <w:r w:rsidRPr="008D436E">
        <w:rPr>
          <w:rFonts w:ascii="Arial" w:eastAsia="Times New Roman" w:hAnsi="Arial" w:cs="Arial"/>
          <w:snapToGrid w:val="0"/>
          <w:color w:val="000000"/>
          <w:sz w:val="14"/>
          <w:szCs w:val="14"/>
        </w:rPr>
        <w:tab/>
        <w:t xml:space="preserve">STONES ____” OR LARGER.  PAYMENT WILL BE MADE UNDER ITEM </w:t>
      </w:r>
    </w:p>
    <w:p w14:paraId="31884ADE" w14:textId="77777777" w:rsidR="008D436E" w:rsidRPr="008D436E" w:rsidRDefault="008D436E" w:rsidP="008D436E">
      <w:pPr>
        <w:spacing w:after="0"/>
        <w:ind w:firstLine="0"/>
        <w:rPr>
          <w:rFonts w:ascii="Arial" w:eastAsia="Times New Roman" w:hAnsi="Arial" w:cs="Arial"/>
          <w:snapToGrid w:val="0"/>
          <w:color w:val="000000"/>
          <w:sz w:val="14"/>
          <w:szCs w:val="14"/>
        </w:rPr>
      </w:pPr>
      <w:r w:rsidRPr="008D436E">
        <w:rPr>
          <w:rFonts w:ascii="Arial" w:eastAsia="Times New Roman" w:hAnsi="Arial" w:cs="Arial"/>
          <w:snapToGrid w:val="0"/>
          <w:color w:val="000000"/>
          <w:sz w:val="14"/>
          <w:szCs w:val="14"/>
        </w:rPr>
        <w:tab/>
      </w:r>
      <w:r w:rsidRPr="008D436E">
        <w:rPr>
          <w:rFonts w:ascii="Arial" w:eastAsia="Times New Roman" w:hAnsi="Arial" w:cs="Arial"/>
          <w:snapToGrid w:val="0"/>
          <w:color w:val="000000"/>
          <w:sz w:val="14"/>
          <w:szCs w:val="14"/>
          <w:u w:val="single"/>
        </w:rPr>
        <w:t xml:space="preserve"> _ _ (A)_ _  </w:t>
      </w:r>
      <w:r w:rsidRPr="008D436E">
        <w:rPr>
          <w:rFonts w:ascii="Arial" w:eastAsia="Times New Roman" w:hAnsi="Arial" w:cs="Arial"/>
          <w:snapToGrid w:val="0"/>
          <w:color w:val="000000"/>
          <w:sz w:val="14"/>
          <w:szCs w:val="14"/>
        </w:rPr>
        <w:t xml:space="preserve"> AND QUANTITIES WILL BE BASED ON A THICKNESS OF</w:t>
      </w:r>
    </w:p>
    <w:p w14:paraId="54AD0355" w14:textId="77777777" w:rsidR="00B14E81" w:rsidRPr="00CF18C2" w:rsidRDefault="00383A9C" w:rsidP="00383A9C">
      <w:pPr>
        <w:pStyle w:val="V8NotesBody"/>
        <w:numPr>
          <w:ilvl w:val="0"/>
          <w:numId w:val="0"/>
        </w:numPr>
        <w:ind w:left="432"/>
      </w:pPr>
      <w:r>
        <w:tab/>
      </w:r>
      <w:r w:rsidR="008D436E" w:rsidRPr="008D436E">
        <w:t>____‘- ____“.</w:t>
      </w:r>
      <w:r w:rsidR="00DD3A04" w:rsidRPr="00CF18C2">
        <w:t xml:space="preserve"> </w:t>
      </w:r>
    </w:p>
    <w:p w14:paraId="0C65C82C" w14:textId="77777777" w:rsidR="00DD3A04" w:rsidRPr="00796BCB" w:rsidRDefault="000D31AC" w:rsidP="00A030A5">
      <w:pPr>
        <w:pStyle w:val="V8NotesBody"/>
        <w:numPr>
          <w:ilvl w:val="0"/>
          <w:numId w:val="0"/>
        </w:numPr>
        <w:ind w:left="922" w:hanging="461"/>
        <w:rPr>
          <w:b/>
          <w:color w:val="4F81BD" w:themeColor="accent1"/>
        </w:rPr>
      </w:pPr>
      <w:r w:rsidRPr="00796BCB">
        <w:rPr>
          <w:b/>
          <w:color w:val="4F81BD" w:themeColor="accent1"/>
        </w:rPr>
        <w:t xml:space="preserve">(A) </w:t>
      </w:r>
      <w:r w:rsidR="00D21B31" w:rsidRPr="00796BCB">
        <w:rPr>
          <w:b/>
          <w:color w:val="4F81BD" w:themeColor="accent1"/>
        </w:rPr>
        <w:tab/>
      </w:r>
      <w:r w:rsidR="00DD3A04" w:rsidRPr="00796BCB">
        <w:rPr>
          <w:b/>
          <w:color w:val="4F81BD" w:themeColor="accent1"/>
        </w:rPr>
        <w:t>NOTE: FILL IN THE BLA</w:t>
      </w:r>
      <w:r w:rsidRPr="00796BCB">
        <w:rPr>
          <w:b/>
          <w:color w:val="4F81BD" w:themeColor="accent1"/>
        </w:rPr>
        <w:t xml:space="preserve">NK WITH APPROPRIATE RIPRAP ITEM </w:t>
      </w:r>
      <w:r w:rsidR="00DD3A04" w:rsidRPr="00796BCB">
        <w:rPr>
          <w:b/>
          <w:color w:val="4F81BD" w:themeColor="accent1"/>
        </w:rPr>
        <w:t>NUMBER.</w:t>
      </w:r>
    </w:p>
    <w:p w14:paraId="37BCEFDD" w14:textId="77777777" w:rsidR="00D21B31" w:rsidRPr="00796BCB" w:rsidRDefault="00542C2A" w:rsidP="00A607EA">
      <w:pPr>
        <w:pStyle w:val="V8NotesBody"/>
        <w:numPr>
          <w:ilvl w:val="0"/>
          <w:numId w:val="0"/>
        </w:numPr>
        <w:ind w:left="461" w:hanging="461"/>
        <w:rPr>
          <w:b/>
          <w:color w:val="4F81BD" w:themeColor="accent1"/>
        </w:rPr>
      </w:pPr>
      <w:bookmarkStart w:id="24" w:name="_Toc473533336"/>
      <w:r>
        <w:rPr>
          <w:b/>
          <w:color w:val="4F81BD" w:themeColor="accent1"/>
        </w:rPr>
        <w:t>9-</w:t>
      </w:r>
      <w:r w:rsidR="000F49C4" w:rsidRPr="00796BCB">
        <w:rPr>
          <w:b/>
          <w:color w:val="4F81BD" w:themeColor="accent1"/>
        </w:rPr>
        <w:t>155.00</w:t>
      </w:r>
      <w:r w:rsidR="000F49C4" w:rsidRPr="00796BCB">
        <w:rPr>
          <w:b/>
          <w:color w:val="4F81BD" w:themeColor="accent1"/>
        </w:rPr>
        <w:tab/>
      </w:r>
    </w:p>
    <w:p w14:paraId="664ACDBF" w14:textId="77777777" w:rsidR="000F49C4" w:rsidRDefault="000F49C4" w:rsidP="00FE78F3">
      <w:pPr>
        <w:pStyle w:val="Heading1"/>
      </w:pPr>
      <w:r w:rsidRPr="00D21B31">
        <w:t>SIGNING</w:t>
      </w:r>
      <w:bookmarkEnd w:id="24"/>
    </w:p>
    <w:p w14:paraId="5EC3F7C5" w14:textId="77777777" w:rsidR="0062799E" w:rsidRDefault="0062799E" w:rsidP="0062799E">
      <w:pPr>
        <w:pStyle w:val="V8NotesBody"/>
        <w:numPr>
          <w:ilvl w:val="0"/>
          <w:numId w:val="0"/>
        </w:numPr>
        <w:rPr>
          <w:b/>
          <w:color w:val="4F81BD" w:themeColor="accent1"/>
        </w:rPr>
      </w:pPr>
      <w:r w:rsidRPr="0062799E">
        <w:rPr>
          <w:b/>
          <w:color w:val="4F81BD" w:themeColor="accent1"/>
        </w:rPr>
        <w:t xml:space="preserve">NOTE: </w:t>
      </w:r>
      <w:r w:rsidR="0040414F">
        <w:rPr>
          <w:b/>
          <w:color w:val="4F81BD" w:themeColor="accent1"/>
        </w:rPr>
        <w:tab/>
      </w:r>
      <w:r w:rsidRPr="0062799E">
        <w:rPr>
          <w:b/>
          <w:color w:val="4F81BD" w:themeColor="accent1"/>
        </w:rPr>
        <w:t xml:space="preserve">NOTE (1) SHALL BE PLACED ON ALL PROJECTS WHERE AN EXTRUDED </w:t>
      </w:r>
      <w:r w:rsidR="0040414F">
        <w:rPr>
          <w:b/>
          <w:color w:val="4F81BD" w:themeColor="accent1"/>
        </w:rPr>
        <w:tab/>
      </w:r>
      <w:r w:rsidRPr="0062799E">
        <w:rPr>
          <w:b/>
          <w:color w:val="4F81BD" w:themeColor="accent1"/>
        </w:rPr>
        <w:t>PANEL SIGN IS BEING PROPOSED.</w:t>
      </w:r>
    </w:p>
    <w:p w14:paraId="1F05232D" w14:textId="77777777" w:rsidR="009A34C1" w:rsidRPr="009A34C1" w:rsidRDefault="009A34C1" w:rsidP="009A34C1">
      <w:pPr>
        <w:pStyle w:val="V8NotesBody"/>
        <w:numPr>
          <w:ilvl w:val="0"/>
          <w:numId w:val="0"/>
        </w:numPr>
        <w:ind w:left="720" w:hanging="720"/>
        <w:rPr>
          <w:b/>
          <w:color w:val="4F81BD" w:themeColor="accent1"/>
        </w:rPr>
      </w:pPr>
      <w:r w:rsidRPr="0062799E">
        <w:rPr>
          <w:b/>
          <w:color w:val="4F81BD" w:themeColor="accent1"/>
        </w:rPr>
        <w:t xml:space="preserve">NOTE: </w:t>
      </w:r>
      <w:r>
        <w:rPr>
          <w:b/>
          <w:color w:val="4F81BD" w:themeColor="accent1"/>
        </w:rPr>
        <w:tab/>
      </w:r>
      <w:r w:rsidRPr="009A34C1">
        <w:rPr>
          <w:b/>
          <w:color w:val="4F81BD" w:themeColor="accent1"/>
        </w:rPr>
        <w:t>NOTE (5) EMAIL ADDRESSES FOR REGIONAL SIGN DESIGNERS CAN BE FOUND IN SECTION 4-713.15.</w:t>
      </w:r>
    </w:p>
    <w:p w14:paraId="23232A53" w14:textId="77777777" w:rsidR="00091AC0" w:rsidRPr="00CF18C2" w:rsidRDefault="00091AC0" w:rsidP="007F4717">
      <w:pPr>
        <w:pStyle w:val="V8NotesBody"/>
        <w:numPr>
          <w:ilvl w:val="0"/>
          <w:numId w:val="12"/>
        </w:numPr>
        <w:ind w:left="432" w:hanging="432"/>
      </w:pPr>
      <w:r w:rsidRPr="00CF18C2">
        <w:t>THE LETTERS, DIGITS, ARROWS, BORDERS, AND ALPHABET ACCESSORIES ON ALL FLAT SHEET SIGNS SHALL BE APPLIED BY SILK SCREENING PROCESS, EXCEPT THAT CUT</w:t>
      </w:r>
      <w:r w:rsidR="00795F94">
        <w:t>-</w:t>
      </w:r>
      <w:r w:rsidRPr="00CF18C2">
        <w:t>OUT DIRECT APPLIED COPY SHALL BE USED ON ALL FLAT SHEET SIGNS WITH A GREEN BACKGROUND.  THE LETTERS, DIGITS, ARROWS, BORDERS, AND ALPHABET ACCESSORIES ON ALL EXTRUDED PANEL SIGNS SHALL BE DEMOUNTABLE AND ATTACHED TO THE SIGN FACE, AS OUTLINED IN THE STANDARD SPECIFICATIONS.  ALL SHIELDS ON GUIDE SIGNS SHALL BE DEMOUNTABLE AND ATTACHED TO THE SIGN FACE AS OUTLINED IN THE STANDARD SPECIFICATIONS.</w:t>
      </w:r>
    </w:p>
    <w:p w14:paraId="171B75BE" w14:textId="77777777" w:rsidR="00091AC0" w:rsidRPr="00CF18C2" w:rsidRDefault="00091AC0" w:rsidP="007F4717">
      <w:pPr>
        <w:pStyle w:val="V8NotesBody"/>
        <w:ind w:left="432" w:hanging="432"/>
      </w:pPr>
      <w:r w:rsidRPr="00CF18C2">
        <w:t xml:space="preserve">THE LENGTHS OF ALL SIGN SUPPORTS SHOWN ON THE SIGN SCHEDULE ARE APPROXIMATE AND ARE FOR ESTIMATING PURPOSES ONLY.  THE LENGTHS WERE COMPUTED FROM THE CROSS-SECTIONS CONTAINED IN THE CONSTRUCTION PLANS.  IN THE EVENT THE SUPPORT LENGTHS ARE 2 FEET SHORTER OR LONGER THAN SHOWN ON THE PLANS, THE ENGINEER SHALL VERIFY THE SUPPORT TYPE WITH THE </w:t>
      </w:r>
      <w:r w:rsidR="00BC3AD5" w:rsidRPr="00CF18C2">
        <w:t>TRAFFIC OPERATIONS</w:t>
      </w:r>
      <w:r w:rsidRPr="00CF18C2">
        <w:t xml:space="preserve"> DIVISION, SIGNING SECTION, TELEPHONE NO. (615)-741-</w:t>
      </w:r>
      <w:r w:rsidR="00EB1327" w:rsidRPr="00CF18C2">
        <w:t>0802</w:t>
      </w:r>
      <w:r w:rsidRPr="00CF18C2">
        <w:t xml:space="preserve">.  THE CONTRACTOR SHALL VERIFY ALL SUPPORT LENGTHS AT THE SITE PRIOR TO ORDERING MATERIAL. </w:t>
      </w:r>
    </w:p>
    <w:p w14:paraId="1380A75C" w14:textId="77777777" w:rsidR="00091AC0" w:rsidRPr="00CF18C2" w:rsidRDefault="00091AC0" w:rsidP="007F4717">
      <w:pPr>
        <w:pStyle w:val="V8NotesBody"/>
        <w:ind w:left="432" w:hanging="432"/>
      </w:pPr>
      <w:r w:rsidRPr="00CF18C2">
        <w:t>THE TOP OF THE SIGN FOOTINGS SHALL BE PLACED LEVEL WITH THE GROUND LINE.</w:t>
      </w:r>
    </w:p>
    <w:p w14:paraId="49A123C7" w14:textId="77777777" w:rsidR="00091AC0" w:rsidRPr="00CF18C2" w:rsidRDefault="00091AC0" w:rsidP="007F4717">
      <w:pPr>
        <w:pStyle w:val="V8NotesBody"/>
        <w:ind w:left="432" w:hanging="432"/>
      </w:pPr>
      <w:r w:rsidRPr="00CF18C2">
        <w:t xml:space="preserve">AFTER THE SIGN LOCATIONS HAVE BEEN STAKED, BUT PRIOR TO ORDERING ANY MATERIAL FOR THE SUPPORTS, THERE SHALL BE A FIELD INSPECTION AND APPROVAL BY THE REGIONAL CONSTRUCTION OFFICE. </w:t>
      </w:r>
    </w:p>
    <w:p w14:paraId="45E65B57" w14:textId="77777777" w:rsidR="00542C2A" w:rsidRDefault="00542C2A" w:rsidP="00097DB7">
      <w:pPr>
        <w:pStyle w:val="V8NotesBody"/>
        <w:ind w:left="450" w:hanging="450"/>
      </w:pPr>
      <w:r w:rsidRPr="00542C2A">
        <w:t>THE CONTRACTOR SHALL BE REQUIRED TO FURNISH LAYOUT DRAWINGS OF ALL EXTRUDED PANEL SIGNS WITH SPACING OF ALL LETTERS, NUMERALS, SHIELDS, AND ARROWS. ONE PDF SET OF THE LAYOUT DRAWINGS SHALL BE SENT TO THE TRAFFIC OPERATIONS DIVISION, SIGNING SECTION (</w:t>
      </w:r>
      <w:hyperlink r:id="rId18" w:history="1">
        <w:r w:rsidRPr="00EB05F1">
          <w:rPr>
            <w:rStyle w:val="Hyperlink"/>
          </w:rPr>
          <w:t>TDOT.TrafficOps.Sign-Reviews@tn.gov</w:t>
        </w:r>
      </w:hyperlink>
      <w:r w:rsidRPr="00542C2A">
        <w:t>) FOR REVIEW. ONE PDF SET OF THE LAYOUT DRAWINGS SHALL BE SENT TO THE REGIONAL SIGN DESIGNER FOR REVIEW.</w:t>
      </w:r>
    </w:p>
    <w:p w14:paraId="314AEE79" w14:textId="77777777" w:rsidR="00091AC0" w:rsidRPr="00CF18C2" w:rsidRDefault="00091AC0" w:rsidP="007F4717">
      <w:pPr>
        <w:pStyle w:val="V8NotesBody"/>
        <w:ind w:left="432" w:hanging="432"/>
      </w:pPr>
      <w:r w:rsidRPr="00CF18C2">
        <w:t xml:space="preserve">ALL SIGNS MARKED “TO BE REMOVED” ARE TO BE REMOVED BY THE CONTRACTOR AND PAID FOR UNDER ITEM </w:t>
      </w:r>
      <w:r w:rsidR="00795F94">
        <w:t xml:space="preserve">NO. </w:t>
      </w:r>
      <w:r w:rsidRPr="005D1F4F">
        <w:rPr>
          <w:color w:val="FF0000"/>
        </w:rPr>
        <w:t xml:space="preserve">713-15 </w:t>
      </w:r>
      <w:r w:rsidRPr="00CF18C2">
        <w:t>AND BECOME THE PROPERTY OF THE CONTRACTOR.</w:t>
      </w:r>
    </w:p>
    <w:p w14:paraId="22AB77F1" w14:textId="77777777" w:rsidR="00091AC0" w:rsidRPr="00CF18C2" w:rsidRDefault="00091AC0" w:rsidP="007F4717">
      <w:pPr>
        <w:pStyle w:val="V8NotesBody"/>
        <w:ind w:left="432" w:hanging="432"/>
      </w:pPr>
      <w:r w:rsidRPr="00CF18C2">
        <w:t xml:space="preserve">THE EXISTING FOOTINGS ARE TO BE REMOVED 6 INCHES BELOW GROUND LINE. </w:t>
      </w:r>
      <w:r w:rsidR="00C74D1D">
        <w:t xml:space="preserve"> </w:t>
      </w:r>
    </w:p>
    <w:p w14:paraId="2725262E" w14:textId="77777777" w:rsidR="00091AC0" w:rsidRPr="00CF18C2" w:rsidRDefault="00091AC0" w:rsidP="007F4717">
      <w:pPr>
        <w:pStyle w:val="V8NotesBody"/>
        <w:ind w:left="432" w:hanging="432"/>
      </w:pPr>
      <w:r w:rsidRPr="00CF18C2">
        <w:t>THE LETTERS, DIGITS, ARROWS, BORDERS, AND ALPHABET ACCESSORIES ON ALL FLAT SHEET SIGNS SHALL BE APPLIED BY SILK SCREENING PROCESS, EXCEPT THAT CUT-OUT DIRECT APPLIED COPY SHALL BE USED ON ALL FLAT SHEET SIGNS WITH A GREEN BACKGROUND, OR BROWN BACKGROUND.</w:t>
      </w:r>
    </w:p>
    <w:p w14:paraId="57366D14" w14:textId="77777777" w:rsidR="00091AC0" w:rsidRPr="00CF18C2" w:rsidRDefault="00091AC0" w:rsidP="007F4717">
      <w:pPr>
        <w:pStyle w:val="V8NotesBody"/>
        <w:ind w:left="432" w:hanging="432"/>
      </w:pPr>
      <w:r w:rsidRPr="00CF18C2">
        <w:t xml:space="preserve">THE LENGTHS OF ALL SIGN SUPPORTS SHOWN ON THE SIGN SCHEDULE ARE APPROXIMATE AND ARE FOR ESTIMATING PURPOSES ONLY.  THE CONTRACTOR SHALL VERIFY ALL SUPPORT LENGTHS AT THE SITE PRIOR TO ERECTION. </w:t>
      </w:r>
    </w:p>
    <w:p w14:paraId="5E038536" w14:textId="77777777" w:rsidR="00091AC0" w:rsidRPr="005249C0" w:rsidRDefault="00091AC0" w:rsidP="007F4717">
      <w:pPr>
        <w:pStyle w:val="V8NotesBody"/>
        <w:ind w:left="432" w:hanging="432"/>
      </w:pPr>
      <w:r w:rsidRPr="00CF18C2">
        <w:t xml:space="preserve">THE LETTERS, DIGITS, ARROWS, BORDERS, AND ALPHABET ACCESSORIES ON ALL FLAT SHEET SIGNS SHALL BE APPLIED BY SILK SCREENING </w:t>
      </w:r>
      <w:r w:rsidRPr="005249C0">
        <w:t>PROCESS.</w:t>
      </w:r>
    </w:p>
    <w:p w14:paraId="481A4681" w14:textId="77777777" w:rsidR="005249C0" w:rsidRPr="005249C0" w:rsidRDefault="005249C0" w:rsidP="005249C0">
      <w:pPr>
        <w:autoSpaceDE w:val="0"/>
        <w:autoSpaceDN w:val="0"/>
        <w:adjustRightInd w:val="0"/>
        <w:spacing w:before="120"/>
        <w:jc w:val="both"/>
        <w:rPr>
          <w:rFonts w:ascii="Arial" w:hAnsi="Arial" w:cs="Arial"/>
          <w:b/>
          <w:i/>
          <w:color w:val="0070C0"/>
          <w:sz w:val="14"/>
        </w:rPr>
      </w:pPr>
      <w:r w:rsidRPr="005249C0">
        <w:rPr>
          <w:rFonts w:ascii="Arial" w:hAnsi="Arial" w:cs="Arial"/>
          <w:b/>
          <w:i/>
          <w:color w:val="0070C0"/>
          <w:sz w:val="14"/>
        </w:rPr>
        <w:t xml:space="preserve">NOTE: NOTE (11) IS TO BE USED ON ALL PROJECTS, INCLUDING RESURFACING.  IT IS TO ADDRESS SITES WHERE AN EXISTING PERMANENT SIGN IS TO BE REMOVED OR RELOCATED.  </w:t>
      </w:r>
    </w:p>
    <w:p w14:paraId="330F8D31" w14:textId="77777777" w:rsidR="005249C0" w:rsidRPr="005249C0" w:rsidRDefault="005249C0" w:rsidP="005249C0">
      <w:pPr>
        <w:pStyle w:val="V8NotesBody"/>
      </w:pPr>
      <w:r w:rsidRPr="005249C0">
        <w:t>ALL SIGNS WHICH INTERFERE WITH CONSTRUCTION WILL BE RELOCATED OUTSIDE LIMITS OF CONSTRUCTION BY THE CONTRACTOR.  UPON COMPLETION OF CONSTRUCTION, THE CONTRACTOR WILL RESTORE THE SIGNS TO ORIGINAL LOCATION.  THE CONTRACTOR SHALL CHECK WITH THE REGIONAL TRAFFIC ENGINEER PRIOR TO MOVING ANY PERMANENT SIGNS.</w:t>
      </w:r>
    </w:p>
    <w:p w14:paraId="76A871D4" w14:textId="77777777" w:rsidR="005249C0" w:rsidRPr="005249C0" w:rsidRDefault="005249C0" w:rsidP="005249C0">
      <w:pPr>
        <w:overflowPunct w:val="0"/>
        <w:autoSpaceDE w:val="0"/>
        <w:autoSpaceDN w:val="0"/>
        <w:spacing w:line="252" w:lineRule="exact"/>
        <w:ind w:right="346"/>
        <w:rPr>
          <w:rFonts w:ascii="Arial" w:hAnsi="Arial" w:cs="Arial"/>
          <w:spacing w:val="-1"/>
          <w:sz w:val="14"/>
          <w:szCs w:val="14"/>
        </w:rPr>
      </w:pPr>
      <w:r w:rsidRPr="005249C0">
        <w:rPr>
          <w:rFonts w:ascii="Arial" w:hAnsi="Arial" w:cs="Arial"/>
          <w:b/>
          <w:bCs/>
          <w:i/>
          <w:iCs/>
          <w:color w:val="0070C0"/>
          <w:sz w:val="14"/>
          <w:szCs w:val="14"/>
        </w:rPr>
        <w:t>NOTE:  ADD NOTE (12) TO ALL RESURFACING PROJECTS</w:t>
      </w:r>
      <w:r w:rsidR="00610E67">
        <w:rPr>
          <w:rFonts w:ascii="Arial" w:hAnsi="Arial" w:cs="Arial"/>
          <w:b/>
          <w:bCs/>
          <w:i/>
          <w:iCs/>
          <w:color w:val="0070C0"/>
          <w:sz w:val="14"/>
          <w:szCs w:val="14"/>
        </w:rPr>
        <w:t xml:space="preserve"> WHICH INCLUDE A NEW PERMANENT SIGN</w:t>
      </w:r>
      <w:r w:rsidR="003F01A5">
        <w:rPr>
          <w:rFonts w:ascii="Arial" w:hAnsi="Arial" w:cs="Arial"/>
          <w:b/>
          <w:bCs/>
          <w:i/>
          <w:iCs/>
          <w:color w:val="0070C0"/>
          <w:sz w:val="14"/>
          <w:szCs w:val="14"/>
        </w:rPr>
        <w:t xml:space="preserve"> INSTALLATION. </w:t>
      </w:r>
    </w:p>
    <w:p w14:paraId="3723DAD6" w14:textId="77777777" w:rsidR="00AE3569" w:rsidRPr="005249C0" w:rsidRDefault="005249C0" w:rsidP="005249C0">
      <w:pPr>
        <w:pStyle w:val="V8NotesBody"/>
        <w:rPr>
          <w:ins w:id="25" w:author="Andrew Wisniewski" w:date="2020-03-05T14:34:00Z"/>
        </w:rPr>
      </w:pPr>
      <w:r w:rsidRPr="005249C0">
        <w:rPr>
          <w:spacing w:val="-1"/>
        </w:rPr>
        <w:t>A</w:t>
      </w:r>
      <w:r w:rsidRPr="005249C0">
        <w:t>F</w:t>
      </w:r>
      <w:r w:rsidRPr="005249C0">
        <w:rPr>
          <w:spacing w:val="1"/>
        </w:rPr>
        <w:t>T</w:t>
      </w:r>
      <w:r w:rsidRPr="005249C0">
        <w:rPr>
          <w:spacing w:val="-1"/>
        </w:rPr>
        <w:t>E</w:t>
      </w:r>
      <w:r w:rsidRPr="005249C0">
        <w:t>R</w:t>
      </w:r>
      <w:r w:rsidRPr="005249C0">
        <w:rPr>
          <w:spacing w:val="-3"/>
        </w:rPr>
        <w:t xml:space="preserve"> </w:t>
      </w:r>
      <w:r w:rsidRPr="005249C0">
        <w:rPr>
          <w:spacing w:val="1"/>
        </w:rPr>
        <w:t>T</w:t>
      </w:r>
      <w:r w:rsidRPr="005249C0">
        <w:rPr>
          <w:spacing w:val="-2"/>
        </w:rPr>
        <w:t>H</w:t>
      </w:r>
      <w:r w:rsidRPr="005249C0">
        <w:t xml:space="preserve">E PERMANENT </w:t>
      </w:r>
      <w:r w:rsidRPr="005249C0">
        <w:rPr>
          <w:spacing w:val="-4"/>
        </w:rPr>
        <w:t>S</w:t>
      </w:r>
      <w:r w:rsidRPr="005249C0">
        <w:t>IGN</w:t>
      </w:r>
      <w:r w:rsidRPr="005249C0">
        <w:rPr>
          <w:spacing w:val="-3"/>
        </w:rPr>
        <w:t xml:space="preserve"> </w:t>
      </w:r>
      <w:r w:rsidRPr="005249C0">
        <w:t>LO</w:t>
      </w:r>
      <w:r w:rsidRPr="005249C0">
        <w:rPr>
          <w:spacing w:val="-3"/>
        </w:rPr>
        <w:t>C</w:t>
      </w:r>
      <w:r w:rsidRPr="005249C0">
        <w:rPr>
          <w:spacing w:val="-1"/>
        </w:rPr>
        <w:t>A</w:t>
      </w:r>
      <w:r w:rsidRPr="005249C0">
        <w:rPr>
          <w:spacing w:val="1"/>
        </w:rPr>
        <w:t>T</w:t>
      </w:r>
      <w:r w:rsidRPr="005249C0">
        <w:rPr>
          <w:spacing w:val="-2"/>
        </w:rPr>
        <w:t>I</w:t>
      </w:r>
      <w:r w:rsidRPr="005249C0">
        <w:t>O</w:t>
      </w:r>
      <w:r w:rsidRPr="005249C0">
        <w:rPr>
          <w:spacing w:val="-2"/>
        </w:rPr>
        <w:t>N</w:t>
      </w:r>
      <w:r w:rsidRPr="005249C0">
        <w:t xml:space="preserve">S </w:t>
      </w:r>
      <w:r w:rsidRPr="005249C0">
        <w:rPr>
          <w:spacing w:val="-2"/>
        </w:rPr>
        <w:t>H</w:t>
      </w:r>
      <w:r w:rsidRPr="005249C0">
        <w:rPr>
          <w:spacing w:val="-1"/>
        </w:rPr>
        <w:t>AV</w:t>
      </w:r>
      <w:r w:rsidRPr="005249C0">
        <w:t xml:space="preserve">E </w:t>
      </w:r>
      <w:r w:rsidRPr="005249C0">
        <w:rPr>
          <w:spacing w:val="-1"/>
        </w:rPr>
        <w:t>BEE</w:t>
      </w:r>
      <w:r w:rsidRPr="005249C0">
        <w:t xml:space="preserve">N </w:t>
      </w:r>
      <w:r w:rsidRPr="005249C0">
        <w:rPr>
          <w:spacing w:val="-4"/>
        </w:rPr>
        <w:t>S</w:t>
      </w:r>
      <w:r w:rsidRPr="005249C0">
        <w:rPr>
          <w:spacing w:val="1"/>
        </w:rPr>
        <w:t>T</w:t>
      </w:r>
      <w:r w:rsidRPr="005249C0">
        <w:rPr>
          <w:spacing w:val="2"/>
        </w:rPr>
        <w:t>A</w:t>
      </w:r>
      <w:r w:rsidRPr="005249C0">
        <w:rPr>
          <w:spacing w:val="-1"/>
        </w:rPr>
        <w:t>KE</w:t>
      </w:r>
      <w:r w:rsidRPr="005249C0">
        <w:rPr>
          <w:spacing w:val="-2"/>
        </w:rPr>
        <w:t>D</w:t>
      </w:r>
      <w:r w:rsidRPr="005249C0">
        <w:t>,</w:t>
      </w:r>
      <w:r w:rsidRPr="005249C0">
        <w:rPr>
          <w:spacing w:val="2"/>
        </w:rPr>
        <w:t xml:space="preserve"> </w:t>
      </w:r>
      <w:r w:rsidRPr="005249C0">
        <w:rPr>
          <w:spacing w:val="1"/>
        </w:rPr>
        <w:t>T</w:t>
      </w:r>
      <w:r w:rsidRPr="005249C0">
        <w:rPr>
          <w:spacing w:val="-2"/>
        </w:rPr>
        <w:t>H</w:t>
      </w:r>
      <w:r w:rsidRPr="005249C0">
        <w:rPr>
          <w:spacing w:val="-1"/>
        </w:rPr>
        <w:t>ERE</w:t>
      </w:r>
      <w:r w:rsidRPr="005249C0">
        <w:rPr>
          <w:spacing w:val="-2"/>
        </w:rPr>
        <w:t xml:space="preserve"> </w:t>
      </w:r>
      <w:r w:rsidRPr="005249C0">
        <w:rPr>
          <w:spacing w:val="-1"/>
        </w:rPr>
        <w:t>S</w:t>
      </w:r>
      <w:r w:rsidRPr="005249C0">
        <w:rPr>
          <w:spacing w:val="-2"/>
        </w:rPr>
        <w:t>H</w:t>
      </w:r>
      <w:r w:rsidRPr="005249C0">
        <w:rPr>
          <w:spacing w:val="-1"/>
        </w:rPr>
        <w:t>A</w:t>
      </w:r>
      <w:r w:rsidRPr="005249C0">
        <w:t xml:space="preserve">LL </w:t>
      </w:r>
      <w:r w:rsidRPr="005249C0">
        <w:rPr>
          <w:spacing w:val="-1"/>
        </w:rPr>
        <w:t>B</w:t>
      </w:r>
      <w:r w:rsidRPr="005249C0">
        <w:t xml:space="preserve">E A </w:t>
      </w:r>
      <w:r w:rsidRPr="005249C0">
        <w:rPr>
          <w:spacing w:val="-3"/>
        </w:rPr>
        <w:t>F</w:t>
      </w:r>
      <w:r w:rsidRPr="005249C0">
        <w:t>I</w:t>
      </w:r>
      <w:r w:rsidRPr="005249C0">
        <w:rPr>
          <w:spacing w:val="-1"/>
        </w:rPr>
        <w:t>E</w:t>
      </w:r>
      <w:r w:rsidRPr="005249C0">
        <w:t>LD</w:t>
      </w:r>
      <w:r w:rsidRPr="005249C0">
        <w:rPr>
          <w:spacing w:val="-1"/>
        </w:rPr>
        <w:t xml:space="preserve"> </w:t>
      </w:r>
      <w:r w:rsidRPr="005249C0">
        <w:t>I</w:t>
      </w:r>
      <w:r w:rsidRPr="005249C0">
        <w:rPr>
          <w:spacing w:val="-2"/>
        </w:rPr>
        <w:t>N</w:t>
      </w:r>
      <w:r w:rsidRPr="005249C0">
        <w:rPr>
          <w:spacing w:val="-4"/>
        </w:rPr>
        <w:t>S</w:t>
      </w:r>
      <w:r w:rsidRPr="005249C0">
        <w:rPr>
          <w:spacing w:val="-1"/>
        </w:rPr>
        <w:t>PE</w:t>
      </w:r>
      <w:r w:rsidRPr="005249C0">
        <w:rPr>
          <w:spacing w:val="-2"/>
        </w:rPr>
        <w:t>C</w:t>
      </w:r>
      <w:r w:rsidRPr="005249C0">
        <w:rPr>
          <w:spacing w:val="1"/>
        </w:rPr>
        <w:t>T</w:t>
      </w:r>
      <w:r w:rsidRPr="005249C0">
        <w:rPr>
          <w:spacing w:val="-2"/>
        </w:rPr>
        <w:t>I</w:t>
      </w:r>
      <w:r w:rsidRPr="005249C0">
        <w:t xml:space="preserve">ON </w:t>
      </w:r>
      <w:r w:rsidRPr="005249C0">
        <w:rPr>
          <w:spacing w:val="-1"/>
        </w:rPr>
        <w:t>A</w:t>
      </w:r>
      <w:r w:rsidRPr="005249C0">
        <w:rPr>
          <w:spacing w:val="-2"/>
        </w:rPr>
        <w:t>N</w:t>
      </w:r>
      <w:r w:rsidRPr="005249C0">
        <w:t xml:space="preserve">D </w:t>
      </w:r>
      <w:r w:rsidRPr="005249C0">
        <w:rPr>
          <w:spacing w:val="-1"/>
        </w:rPr>
        <w:t>APP</w:t>
      </w:r>
      <w:r w:rsidRPr="005249C0">
        <w:rPr>
          <w:spacing w:val="-2"/>
        </w:rPr>
        <w:t>R</w:t>
      </w:r>
      <w:r w:rsidRPr="005249C0">
        <w:t>O</w:t>
      </w:r>
      <w:r w:rsidRPr="005249C0">
        <w:rPr>
          <w:spacing w:val="-1"/>
        </w:rPr>
        <w:t>VA</w:t>
      </w:r>
      <w:r w:rsidRPr="005249C0">
        <w:t>L BY</w:t>
      </w:r>
      <w:r w:rsidRPr="005249C0">
        <w:rPr>
          <w:spacing w:val="-3"/>
        </w:rPr>
        <w:t xml:space="preserve"> </w:t>
      </w:r>
      <w:r w:rsidRPr="005249C0">
        <w:rPr>
          <w:spacing w:val="1"/>
        </w:rPr>
        <w:t>T</w:t>
      </w:r>
      <w:r w:rsidRPr="005249C0">
        <w:rPr>
          <w:spacing w:val="-2"/>
        </w:rPr>
        <w:t>H</w:t>
      </w:r>
      <w:r w:rsidRPr="005249C0">
        <w:t xml:space="preserve">E </w:t>
      </w:r>
      <w:r w:rsidRPr="005249C0">
        <w:rPr>
          <w:spacing w:val="-3"/>
        </w:rPr>
        <w:t>C</w:t>
      </w:r>
      <w:r w:rsidRPr="005249C0">
        <w:t>O</w:t>
      </w:r>
      <w:r w:rsidRPr="005249C0">
        <w:rPr>
          <w:spacing w:val="-2"/>
        </w:rPr>
        <w:t>N</w:t>
      </w:r>
      <w:r w:rsidRPr="005249C0">
        <w:rPr>
          <w:spacing w:val="-1"/>
        </w:rPr>
        <w:t>S</w:t>
      </w:r>
      <w:r w:rsidRPr="005249C0">
        <w:rPr>
          <w:spacing w:val="1"/>
        </w:rPr>
        <w:t>T</w:t>
      </w:r>
      <w:r w:rsidRPr="005249C0">
        <w:rPr>
          <w:spacing w:val="-4"/>
        </w:rPr>
        <w:t>R</w:t>
      </w:r>
      <w:r w:rsidRPr="005249C0">
        <w:rPr>
          <w:spacing w:val="-2"/>
        </w:rPr>
        <w:t>UC</w:t>
      </w:r>
      <w:r w:rsidRPr="005249C0">
        <w:rPr>
          <w:spacing w:val="1"/>
        </w:rPr>
        <w:t>T</w:t>
      </w:r>
      <w:r w:rsidRPr="005249C0">
        <w:rPr>
          <w:spacing w:val="-2"/>
        </w:rPr>
        <w:t>I</w:t>
      </w:r>
      <w:r w:rsidRPr="005249C0">
        <w:t>ON</w:t>
      </w:r>
      <w:r w:rsidRPr="005249C0">
        <w:rPr>
          <w:spacing w:val="-3"/>
        </w:rPr>
        <w:t xml:space="preserve"> FIELD </w:t>
      </w:r>
      <w:r w:rsidRPr="005249C0">
        <w:t>OF</w:t>
      </w:r>
      <w:r w:rsidRPr="005249C0">
        <w:rPr>
          <w:spacing w:val="-2"/>
        </w:rPr>
        <w:t>F</w:t>
      </w:r>
      <w:r w:rsidRPr="005249C0">
        <w:t>I</w:t>
      </w:r>
      <w:r w:rsidRPr="005249C0">
        <w:rPr>
          <w:spacing w:val="-2"/>
        </w:rPr>
        <w:t>C</w:t>
      </w:r>
      <w:r w:rsidRPr="005249C0">
        <w:rPr>
          <w:spacing w:val="-4"/>
        </w:rPr>
        <w:t>E</w:t>
      </w:r>
      <w:r w:rsidRPr="005249C0">
        <w:t>.  PAYMENT FOR LOCATION AND STAKING SHOULD BE INCLUDED IN THE BID PRICE FOR OTHER ITEMS OF CONSTRUCTION.</w:t>
      </w:r>
      <w:r w:rsidRPr="005249C0">
        <w:rPr>
          <w:rFonts w:ascii="Courier New" w:hAnsi="Courier New" w:cs="Courier New"/>
          <w:sz w:val="20"/>
          <w:szCs w:val="20"/>
        </w:rPr>
        <w:t xml:space="preserve"> </w:t>
      </w:r>
      <w:r w:rsidRPr="005249C0">
        <w:rPr>
          <w:caps/>
        </w:rPr>
        <w:t xml:space="preserve">Any relocation required, due to the sign not being installed in the correct location, will be done at the Contractor’s </w:t>
      </w:r>
      <w:bookmarkStart w:id="26" w:name="_Toc473533337"/>
      <w:r w:rsidR="003F01A5" w:rsidRPr="005249C0">
        <w:rPr>
          <w:caps/>
        </w:rPr>
        <w:t>EXPENSE.</w:t>
      </w:r>
    </w:p>
    <w:p w14:paraId="758F114A" w14:textId="77777777" w:rsidR="00D21B31" w:rsidRPr="00796BCB" w:rsidRDefault="00542C2A" w:rsidP="00A607EA">
      <w:pPr>
        <w:pStyle w:val="V8NotesBody"/>
        <w:numPr>
          <w:ilvl w:val="0"/>
          <w:numId w:val="0"/>
        </w:numPr>
        <w:ind w:left="461" w:hanging="461"/>
        <w:rPr>
          <w:b/>
          <w:color w:val="4F81BD" w:themeColor="accent1"/>
        </w:rPr>
      </w:pPr>
      <w:r>
        <w:rPr>
          <w:b/>
          <w:color w:val="4F81BD" w:themeColor="accent1"/>
        </w:rPr>
        <w:t>9-</w:t>
      </w:r>
      <w:r w:rsidR="000F49C4" w:rsidRPr="00796BCB">
        <w:rPr>
          <w:b/>
          <w:color w:val="4F81BD" w:themeColor="accent1"/>
        </w:rPr>
        <w:t>160.00</w:t>
      </w:r>
      <w:r w:rsidR="000F49C4" w:rsidRPr="00796BCB">
        <w:rPr>
          <w:b/>
          <w:color w:val="4F81BD" w:themeColor="accent1"/>
        </w:rPr>
        <w:tab/>
      </w:r>
    </w:p>
    <w:p w14:paraId="0C974403" w14:textId="77777777" w:rsidR="000F49C4" w:rsidRPr="00D21B31" w:rsidRDefault="000F49C4" w:rsidP="00FE78F3">
      <w:pPr>
        <w:pStyle w:val="Heading1"/>
      </w:pPr>
      <w:r w:rsidRPr="00D21B31">
        <w:t>TRAFFIC CONTROL DIRECTIONAL SIGNING</w:t>
      </w:r>
      <w:bookmarkEnd w:id="26"/>
    </w:p>
    <w:p w14:paraId="2218F1F2" w14:textId="77777777" w:rsidR="00091AC0" w:rsidRPr="00796BCB" w:rsidRDefault="00091AC0" w:rsidP="00FE78F3">
      <w:pPr>
        <w:pStyle w:val="V8NotesBody"/>
        <w:numPr>
          <w:ilvl w:val="0"/>
          <w:numId w:val="0"/>
        </w:numPr>
        <w:ind w:left="720" w:hanging="720"/>
        <w:rPr>
          <w:b/>
          <w:color w:val="4F81BD" w:themeColor="accent1"/>
        </w:rPr>
      </w:pPr>
      <w:r w:rsidRPr="00796BCB">
        <w:rPr>
          <w:b/>
          <w:color w:val="4F81BD" w:themeColor="accent1"/>
        </w:rPr>
        <w:t xml:space="preserve">NOTE: </w:t>
      </w:r>
      <w:r w:rsidR="00D21B31" w:rsidRPr="00796BCB">
        <w:rPr>
          <w:b/>
          <w:color w:val="4F81BD" w:themeColor="accent1"/>
        </w:rPr>
        <w:tab/>
      </w:r>
      <w:r w:rsidRPr="00796BCB">
        <w:rPr>
          <w:b/>
          <w:color w:val="4F81BD" w:themeColor="accent1"/>
        </w:rPr>
        <w:t>NOTES (1) THROUGH (5) ARE TO BE PLACED ON ALL ACCESS CONTROLLED AND INTERSTATE RECONSTRUCTION PROJECTS AND ACCESS CONTROLLED AND INTERSTATE RESURFACING PROJECTS WHEN THE TRAFFIC CONTROL PHASING REQUIRES PLACEMENT OF TEMPORARY PAVEMENT MARKINGS WHICH CONFLICT DIRECTIONAL SIGNS OR REQUIRES DIRECTIONAL SIGNS TO BE RELOCATED OR ADJUSTED.</w:t>
      </w:r>
    </w:p>
    <w:p w14:paraId="32069600" w14:textId="77777777" w:rsidR="00091AC0" w:rsidRPr="00CF18C2" w:rsidRDefault="00091AC0" w:rsidP="007F4717">
      <w:pPr>
        <w:pStyle w:val="V8NotesBody"/>
        <w:numPr>
          <w:ilvl w:val="0"/>
          <w:numId w:val="13"/>
        </w:numPr>
        <w:ind w:left="432" w:hanging="432"/>
      </w:pPr>
      <w:r w:rsidRPr="00CF18C2">
        <w:t>ON ALL ACCESS CONTROLLED AND INTERSTATE RECONSTRUCTION AND NEW CONSTRUCTION PROJECTS, THE CONTRACTOR SHALL UTILIZE ALL EXISTING DIRECTIONAL SIGNING FOR AS LONG AS POSSIBLE.  THESE EXISTING SIGNS CAN BE MOVED USING TEMPORARY SUPPORTS AS NEEDED.  AS SOON AS THESE EXISTING DIRECTIONAL SIGNS COME DOWN PERMANENTLY, THE CONTRACTOR SHALL HAVE UP AT LEAST ONE NEW TEMPORARY “ADVANCE GUIDE SIGN” AND ONE NEW TEMPORARY “EXIT DIRECTIONAL SIGN” AT ALL EXIT RAMPS.  THESE SIGNS ARE TO BE MAINTAINED WITHIN CLEAR VIEW OF THE PUBLIC ON THE RIGHT SIDE OF THE HIGHWAY AND SHALL BE REPLACED IF DAMAGED, DURING ALL PHASES OF CONSTRUCTION, AS DIRECTED BY THE ENGINEER.</w:t>
      </w:r>
    </w:p>
    <w:p w14:paraId="41B5439C" w14:textId="77777777" w:rsidR="00091AC0" w:rsidRPr="00CF18C2" w:rsidRDefault="00091AC0" w:rsidP="007F4717">
      <w:pPr>
        <w:pStyle w:val="V8NotesBody"/>
        <w:ind w:left="432" w:hanging="432"/>
      </w:pPr>
      <w:r w:rsidRPr="00CF18C2">
        <w:t>THE SIZE OF THESE NEW TEMPORARY SIGNS WILL BE DETERMINED BY THE MESSAGE.  THE MESSAGE SHALL BE THE SAME AS THE EXISTING SIGN THAT THESE NEW TEMPORARY SIGNS WILL BE REPLACING.  THE LETTER SIZE SHALL BE A MINIMUM OF 8 INCH, “D” UPPER CASE LETTER.  THE DIRECTIONAL ARROW WILL BE A “B” ARROW AT A 45 DEGREE ANGLE (SAME ANGLE AS THE EXISTING ARROW).  THE MATERIAL SHALL BE 0.100 INCH SHEET ALUMINUM; THE COLOR SHALL BE A REFLECTIVE GREEN BACKGROUND WITH REFLECTIVE WHITE COPY.</w:t>
      </w:r>
    </w:p>
    <w:p w14:paraId="61EF87B2" w14:textId="77777777" w:rsidR="00091AC0" w:rsidRPr="00CF18C2" w:rsidRDefault="00091AC0" w:rsidP="007F4717">
      <w:pPr>
        <w:pStyle w:val="V8NotesBody"/>
        <w:ind w:left="432" w:hanging="432"/>
      </w:pPr>
      <w:r w:rsidRPr="00CF18C2">
        <w:t>ALL WORK AND MATERIAL TO MAKE THESE NEW TEMPORARY DIRECTIONAL SIGNS ALONG WITH ADEQUATE SUPPORTS AND TO MOVE THEM AS NEEDED DURING EACH PHASE OF CONSTRUCTION WILL B</w:t>
      </w:r>
      <w:r w:rsidR="000D31AC" w:rsidRPr="00CF18C2">
        <w:t>E PAID FOR UNDER ITEM NO.</w:t>
      </w:r>
      <w:r w:rsidRPr="00CF18C2">
        <w:t xml:space="preserve"> </w:t>
      </w:r>
      <w:r w:rsidRPr="00CF18C2">
        <w:rPr>
          <w:u w:val="single"/>
        </w:rPr>
        <w:t xml:space="preserve"> </w:t>
      </w:r>
      <w:r w:rsidR="00D21B31">
        <w:rPr>
          <w:u w:val="single"/>
        </w:rPr>
        <w:t>__</w:t>
      </w:r>
      <w:r w:rsidRPr="00CF18C2">
        <w:rPr>
          <w:u w:val="single"/>
        </w:rPr>
        <w:t xml:space="preserve"> (A)</w:t>
      </w:r>
      <w:r w:rsidR="00D21B31">
        <w:rPr>
          <w:u w:val="single"/>
        </w:rPr>
        <w:t>__</w:t>
      </w:r>
      <w:r w:rsidRPr="00CF18C2">
        <w:rPr>
          <w:u w:val="single"/>
        </w:rPr>
        <w:t xml:space="preserve">  </w:t>
      </w:r>
      <w:r w:rsidRPr="00CF18C2">
        <w:t xml:space="preserve"> , AS DIRECTED BY THE ENGINEER. </w:t>
      </w:r>
    </w:p>
    <w:p w14:paraId="3D359134" w14:textId="77777777" w:rsidR="00091AC0" w:rsidRPr="00D21B31" w:rsidRDefault="00091AC0" w:rsidP="00A030A5">
      <w:pPr>
        <w:pStyle w:val="V8NotesBody"/>
        <w:numPr>
          <w:ilvl w:val="0"/>
          <w:numId w:val="0"/>
        </w:numPr>
        <w:ind w:left="922" w:hanging="461"/>
        <w:rPr>
          <w:b/>
          <w:color w:val="1F497D" w:themeColor="text2"/>
        </w:rPr>
      </w:pPr>
      <w:r w:rsidRPr="00796BCB">
        <w:rPr>
          <w:b/>
          <w:color w:val="4F81BD" w:themeColor="accent1"/>
        </w:rPr>
        <w:t xml:space="preserve">(A) </w:t>
      </w:r>
      <w:r w:rsidR="00D21B31" w:rsidRPr="00796BCB">
        <w:rPr>
          <w:b/>
          <w:color w:val="4F81BD" w:themeColor="accent1"/>
        </w:rPr>
        <w:tab/>
      </w:r>
      <w:r w:rsidRPr="00796BCB">
        <w:rPr>
          <w:b/>
          <w:color w:val="4F81BD" w:themeColor="accent1"/>
        </w:rPr>
        <w:t>NOTE: FILL IN THE BLANK WITH APPROPRIATE 712-SERIES ITEM NUMBER.</w:t>
      </w:r>
    </w:p>
    <w:p w14:paraId="4B10540D" w14:textId="77777777" w:rsidR="00091AC0" w:rsidRPr="00CF18C2" w:rsidRDefault="00091AC0" w:rsidP="007F4717">
      <w:pPr>
        <w:pStyle w:val="V8NotesBody"/>
        <w:ind w:left="432" w:hanging="432"/>
      </w:pPr>
      <w:r w:rsidRPr="00CF18C2">
        <w:t>SOME OF THESE DIRECTIONAL SIGNS WILL NEED AN INTERSTATE, U.S., OR A STATE HIGHWAY SHIELD, A CARDINAL DIRECTION, AND A DIRECTION ARROW TO ACCOMPANY THE DIRECTIONAL SIGN.  THESE SIGNS SHALL BE MOUNTED BELOW THE DIRECTIONAL SIGN.</w:t>
      </w:r>
    </w:p>
    <w:p w14:paraId="4C756099" w14:textId="77777777" w:rsidR="00091AC0" w:rsidRPr="00D21B31" w:rsidRDefault="00091AC0" w:rsidP="007F4717">
      <w:pPr>
        <w:pStyle w:val="V8NotesBody"/>
        <w:ind w:left="432" w:hanging="432"/>
        <w:rPr>
          <w:b/>
          <w:i/>
          <w:color w:val="000000" w:themeColor="text1"/>
        </w:rPr>
      </w:pPr>
      <w:r w:rsidRPr="00D21B31">
        <w:rPr>
          <w:color w:val="000000" w:themeColor="text1"/>
        </w:rPr>
        <w:t>ALL EXISTING “EMERGENCY REFERENCE MARKERS” AND “HOSPITAL SIGNS” SHALL BE MAINTAINED WITHIN FULL VIEW OF THE MOTORING PUBLIC THROUGHOUT ALL PHASES OF CONSTRUCTION.  ALL WORK IN MOVING AND TEMPORARY SUPPORTS SHALL BE PAID FOR UNDER ITEM NO.</w:t>
      </w:r>
      <w:r w:rsidRPr="00D21B31">
        <w:rPr>
          <w:color w:val="000000" w:themeColor="text1"/>
          <w:u w:val="single"/>
        </w:rPr>
        <w:t xml:space="preserve">  </w:t>
      </w:r>
      <w:r w:rsidR="00D21B31">
        <w:rPr>
          <w:color w:val="000000" w:themeColor="text1"/>
          <w:u w:val="single"/>
        </w:rPr>
        <w:t>__</w:t>
      </w:r>
      <w:r w:rsidRPr="00D21B31">
        <w:rPr>
          <w:color w:val="000000" w:themeColor="text1"/>
          <w:u w:val="single"/>
        </w:rPr>
        <w:t>(B)</w:t>
      </w:r>
      <w:r w:rsidR="00D21B31">
        <w:rPr>
          <w:color w:val="000000" w:themeColor="text1"/>
          <w:u w:val="single"/>
        </w:rPr>
        <w:t>__</w:t>
      </w:r>
      <w:r w:rsidRPr="00D21B31">
        <w:rPr>
          <w:color w:val="000000" w:themeColor="text1"/>
          <w:u w:val="single"/>
        </w:rPr>
        <w:t xml:space="preserve">  </w:t>
      </w:r>
      <w:r w:rsidRPr="00D21B31">
        <w:rPr>
          <w:color w:val="000000" w:themeColor="text1"/>
        </w:rPr>
        <w:t xml:space="preserve">. </w:t>
      </w:r>
    </w:p>
    <w:p w14:paraId="4E079A4F" w14:textId="77777777" w:rsidR="00091AC0" w:rsidRPr="00796BCB" w:rsidRDefault="000D31AC" w:rsidP="00A030A5">
      <w:pPr>
        <w:pStyle w:val="V8NotesBody"/>
        <w:numPr>
          <w:ilvl w:val="0"/>
          <w:numId w:val="0"/>
        </w:numPr>
        <w:ind w:left="922" w:hanging="461"/>
        <w:rPr>
          <w:b/>
          <w:color w:val="4F81BD" w:themeColor="accent1"/>
        </w:rPr>
      </w:pPr>
      <w:r w:rsidRPr="00796BCB">
        <w:rPr>
          <w:b/>
          <w:color w:val="4F81BD" w:themeColor="accent1"/>
        </w:rPr>
        <w:t xml:space="preserve">(B) </w:t>
      </w:r>
      <w:r w:rsidR="00D21B31" w:rsidRPr="00796BCB">
        <w:rPr>
          <w:b/>
          <w:color w:val="4F81BD" w:themeColor="accent1"/>
        </w:rPr>
        <w:tab/>
      </w:r>
      <w:r w:rsidR="00091AC0" w:rsidRPr="00796BCB">
        <w:rPr>
          <w:b/>
          <w:color w:val="4F81BD" w:themeColor="accent1"/>
        </w:rPr>
        <w:t>NOTE: FILL IN THE BLANK WITH APPROPRIATE 712-SERIES ITEM NUMBER.</w:t>
      </w:r>
    </w:p>
    <w:p w14:paraId="14B7A28B" w14:textId="77777777" w:rsidR="00091AC0" w:rsidRPr="00796BCB" w:rsidRDefault="00091AC0" w:rsidP="00FE78F3">
      <w:pPr>
        <w:pStyle w:val="V8NotesBody"/>
        <w:numPr>
          <w:ilvl w:val="0"/>
          <w:numId w:val="0"/>
        </w:numPr>
        <w:ind w:left="720" w:hanging="720"/>
        <w:rPr>
          <w:b/>
          <w:color w:val="4F81BD" w:themeColor="accent1"/>
        </w:rPr>
      </w:pPr>
      <w:r w:rsidRPr="00796BCB">
        <w:rPr>
          <w:b/>
          <w:color w:val="4F81BD" w:themeColor="accent1"/>
        </w:rPr>
        <w:t xml:space="preserve">NOTE: </w:t>
      </w:r>
      <w:r w:rsidR="00D21B31" w:rsidRPr="00796BCB">
        <w:rPr>
          <w:b/>
          <w:color w:val="4F81BD" w:themeColor="accent1"/>
        </w:rPr>
        <w:tab/>
      </w:r>
      <w:r w:rsidRPr="00796BCB">
        <w:rPr>
          <w:b/>
          <w:color w:val="4F81BD" w:themeColor="accent1"/>
        </w:rPr>
        <w:t>NOTE (6) SHOULD BE PLACED ON ACCESS CONTROL AND INTERSTATE PROJECTS WITH EXISTING “LOGO” SIGNS.</w:t>
      </w:r>
    </w:p>
    <w:p w14:paraId="63E359CE" w14:textId="77777777" w:rsidR="00091AC0" w:rsidRPr="00D21B31" w:rsidRDefault="00091AC0" w:rsidP="007F4717">
      <w:pPr>
        <w:pStyle w:val="V8NotesBody"/>
        <w:ind w:left="432" w:hanging="432"/>
        <w:rPr>
          <w:b/>
          <w:i/>
          <w:color w:val="000000" w:themeColor="text1"/>
        </w:rPr>
      </w:pPr>
      <w:r w:rsidRPr="00D21B31">
        <w:rPr>
          <w:color w:val="000000" w:themeColor="text1"/>
        </w:rPr>
        <w:t>WHEN “LOGO” SIGNS ARE ON ACCESS CONTROLLED AND INTERSTATE RECONSTRUCTION AND NEW CONSTRUCTION PROJECTS, THE CONTRACTOR SHALL BE RESPONSIBLE FOR KEEPING THESE SIGNS IN FULL VIEW TO THE MOTORING PUBLIC DURING ALL PHASES OF CONSTRUCTION.  THE CONTRACTOR SHALL BE HELD RESPONSIBLE TO THE DEPARTMENT FOR THE REIMBURSEMENT OF THE SIGN FACE IF IT IS DAMAGED.  ALL WORK IN MOVING THESE “LOGO” SIGNS AND THE TEMPORARY SUPPORTS ARE TO BE PAID FOR UNDER ITEM NO.</w:t>
      </w:r>
      <w:r w:rsidRPr="00D21B31">
        <w:rPr>
          <w:color w:val="000000" w:themeColor="text1"/>
          <w:u w:val="single"/>
        </w:rPr>
        <w:t xml:space="preserve"> </w:t>
      </w:r>
      <w:r w:rsidR="00FE78F3">
        <w:rPr>
          <w:color w:val="000000" w:themeColor="text1"/>
          <w:u w:val="single"/>
        </w:rPr>
        <w:t>__</w:t>
      </w:r>
      <w:r w:rsidRPr="00D21B31">
        <w:rPr>
          <w:color w:val="000000" w:themeColor="text1"/>
          <w:u w:val="single"/>
        </w:rPr>
        <w:t xml:space="preserve"> (C) </w:t>
      </w:r>
      <w:r w:rsidR="00FE78F3">
        <w:rPr>
          <w:color w:val="000000" w:themeColor="text1"/>
          <w:u w:val="single"/>
        </w:rPr>
        <w:t>__</w:t>
      </w:r>
      <w:r w:rsidRPr="00D21B31">
        <w:rPr>
          <w:color w:val="000000" w:themeColor="text1"/>
          <w:u w:val="single"/>
        </w:rPr>
        <w:t xml:space="preserve"> </w:t>
      </w:r>
      <w:r w:rsidRPr="00D21B31">
        <w:rPr>
          <w:color w:val="000000" w:themeColor="text1"/>
        </w:rPr>
        <w:t xml:space="preserve">, AS DIRECTED BY THE ENGINEER.  THE SUPPORTS FOR THE FINAL LOCATION OF THESE SIGNS WILL BE PAID FOR UNDER OTHER ITEMS OF CONSTRUCTION. </w:t>
      </w:r>
    </w:p>
    <w:p w14:paraId="23F90D3A" w14:textId="77777777" w:rsidR="00091AC0" w:rsidRPr="00796BCB" w:rsidRDefault="00091AC0" w:rsidP="00A030A5">
      <w:pPr>
        <w:pStyle w:val="V8NotesBody"/>
        <w:numPr>
          <w:ilvl w:val="0"/>
          <w:numId w:val="0"/>
        </w:numPr>
        <w:ind w:left="922" w:hanging="461"/>
        <w:rPr>
          <w:b/>
          <w:color w:val="4F81BD" w:themeColor="accent1"/>
        </w:rPr>
      </w:pPr>
      <w:r w:rsidRPr="00796BCB">
        <w:rPr>
          <w:b/>
          <w:color w:val="4F81BD" w:themeColor="accent1"/>
        </w:rPr>
        <w:t xml:space="preserve">(C) </w:t>
      </w:r>
      <w:r w:rsidR="00D21B31" w:rsidRPr="00796BCB">
        <w:rPr>
          <w:b/>
          <w:color w:val="4F81BD" w:themeColor="accent1"/>
        </w:rPr>
        <w:tab/>
      </w:r>
      <w:r w:rsidRPr="00796BCB">
        <w:rPr>
          <w:b/>
          <w:color w:val="4F81BD" w:themeColor="accent1"/>
        </w:rPr>
        <w:t>NOTE: FILL IN THE BLANK WITH APPROPRIATE 712-SERIES ITEM NUMBER.</w:t>
      </w:r>
    </w:p>
    <w:p w14:paraId="247D384C" w14:textId="77777777" w:rsidR="00091AC0" w:rsidRPr="00796BCB" w:rsidRDefault="00091AC0" w:rsidP="00FE78F3">
      <w:pPr>
        <w:pStyle w:val="V8NotesBody"/>
        <w:numPr>
          <w:ilvl w:val="0"/>
          <w:numId w:val="0"/>
        </w:numPr>
        <w:ind w:left="720" w:hanging="720"/>
        <w:rPr>
          <w:b/>
          <w:color w:val="4F81BD" w:themeColor="accent1"/>
        </w:rPr>
      </w:pPr>
      <w:r w:rsidRPr="00796BCB">
        <w:rPr>
          <w:b/>
          <w:color w:val="4F81BD" w:themeColor="accent1"/>
        </w:rPr>
        <w:t xml:space="preserve">NOTE: </w:t>
      </w:r>
      <w:r w:rsidR="00D21B31" w:rsidRPr="00796BCB">
        <w:rPr>
          <w:b/>
          <w:color w:val="4F81BD" w:themeColor="accent1"/>
        </w:rPr>
        <w:tab/>
      </w:r>
      <w:r w:rsidRPr="00796BCB">
        <w:rPr>
          <w:b/>
          <w:color w:val="4F81BD" w:themeColor="accent1"/>
        </w:rPr>
        <w:t>NOTE (7) SHOULD BE PLACED ON NON-ACCESS CONTROLLED PROJECTS.</w:t>
      </w:r>
    </w:p>
    <w:p w14:paraId="72E5875C" w14:textId="77777777" w:rsidR="00091AC0" w:rsidRPr="00D21B31" w:rsidRDefault="00091AC0" w:rsidP="007F4717">
      <w:pPr>
        <w:pStyle w:val="V8NotesBody"/>
        <w:ind w:left="432" w:hanging="432"/>
        <w:rPr>
          <w:b/>
          <w:i/>
          <w:color w:val="000000" w:themeColor="text1"/>
        </w:rPr>
      </w:pPr>
      <w:r w:rsidRPr="00D21B31">
        <w:rPr>
          <w:color w:val="000000" w:themeColor="text1"/>
        </w:rPr>
        <w:t>WHEN EXISTING “TOURIST ORIENTED DIRECTIONAL SIGNS” (TODS) ARE ON NON-ACCESS CONTROLLED CONSTRUCTION PROJECTS, THE CONTRACTOR SHALL BE RESPONSIBLE FOR KEEPING THESE SIGNS IN FULL VIEW TO THE MOTORING PUBLIC DURING ALL PHASES OF CONSTRUCTION. ALL WORK IN MOVING THESE “TODS” AND TEMPORARY SUPPORTS ARE TO BE PAID FOR UNDER ITEM NO.</w:t>
      </w:r>
      <w:r w:rsidRPr="00D21B31">
        <w:rPr>
          <w:color w:val="000000" w:themeColor="text1"/>
          <w:u w:val="single"/>
        </w:rPr>
        <w:t xml:space="preserve"> </w:t>
      </w:r>
      <w:r w:rsidR="00FE78F3">
        <w:rPr>
          <w:color w:val="000000" w:themeColor="text1"/>
          <w:u w:val="single"/>
        </w:rPr>
        <w:t>__</w:t>
      </w:r>
      <w:r w:rsidRPr="00D21B31">
        <w:rPr>
          <w:color w:val="000000" w:themeColor="text1"/>
          <w:u w:val="single"/>
        </w:rPr>
        <w:t xml:space="preserve"> (D)</w:t>
      </w:r>
      <w:r w:rsidR="00FE78F3">
        <w:rPr>
          <w:color w:val="000000" w:themeColor="text1"/>
          <w:u w:val="single"/>
        </w:rPr>
        <w:t>__</w:t>
      </w:r>
      <w:r w:rsidRPr="00D21B31">
        <w:rPr>
          <w:color w:val="000000" w:themeColor="text1"/>
          <w:u w:val="single"/>
        </w:rPr>
        <w:t xml:space="preserve">  </w:t>
      </w:r>
      <w:r w:rsidRPr="00D21B31">
        <w:rPr>
          <w:color w:val="000000" w:themeColor="text1"/>
        </w:rPr>
        <w:t xml:space="preserve">, AS DIRECTED </w:t>
      </w:r>
      <w:r w:rsidRPr="00D21B31">
        <w:rPr>
          <w:color w:val="000000" w:themeColor="text1"/>
        </w:rPr>
        <w:lastRenderedPageBreak/>
        <w:t xml:space="preserve">BY THE ENGINEER. NEW SUPPORTS AND SIGN FACE FOR FINAL LOCATION WILL BE PAID FOR UNDER OTHER ITEMS OF CONSTRUCTION. </w:t>
      </w:r>
    </w:p>
    <w:p w14:paraId="6A86C6C3" w14:textId="77777777" w:rsidR="00091AC0" w:rsidRPr="00796BCB" w:rsidRDefault="000D31AC" w:rsidP="00A030A5">
      <w:pPr>
        <w:pStyle w:val="V8NotesBody"/>
        <w:numPr>
          <w:ilvl w:val="0"/>
          <w:numId w:val="0"/>
        </w:numPr>
        <w:ind w:left="922" w:hanging="461"/>
        <w:rPr>
          <w:b/>
          <w:color w:val="4F81BD" w:themeColor="accent1"/>
        </w:rPr>
      </w:pPr>
      <w:r w:rsidRPr="00796BCB">
        <w:rPr>
          <w:b/>
          <w:color w:val="4F81BD" w:themeColor="accent1"/>
        </w:rPr>
        <w:t xml:space="preserve">(D) </w:t>
      </w:r>
      <w:r w:rsidR="006746D1" w:rsidRPr="00796BCB">
        <w:rPr>
          <w:b/>
          <w:color w:val="4F81BD" w:themeColor="accent1"/>
        </w:rPr>
        <w:tab/>
      </w:r>
      <w:r w:rsidR="00091AC0" w:rsidRPr="00796BCB">
        <w:rPr>
          <w:b/>
          <w:color w:val="4F81BD" w:themeColor="accent1"/>
        </w:rPr>
        <w:t>NOTE: FILL IN THE BLANK WITH APPROPRIATE 712-SERIES ITEM NUMBER.</w:t>
      </w:r>
    </w:p>
    <w:p w14:paraId="4F8407DF" w14:textId="77777777" w:rsidR="008F018C" w:rsidRDefault="008F018C" w:rsidP="00A607EA">
      <w:pPr>
        <w:pStyle w:val="V8NotesBody"/>
        <w:numPr>
          <w:ilvl w:val="0"/>
          <w:numId w:val="0"/>
        </w:numPr>
        <w:ind w:left="461" w:hanging="461"/>
        <w:rPr>
          <w:ins w:id="27" w:author="Andrew Wisniewski" w:date="2020-03-05T14:34:00Z"/>
          <w:b/>
          <w:color w:val="4F81BD" w:themeColor="accent1"/>
        </w:rPr>
      </w:pPr>
      <w:bookmarkStart w:id="28" w:name="_Toc473533338"/>
    </w:p>
    <w:p w14:paraId="172ED878" w14:textId="77777777" w:rsidR="006746D1" w:rsidRPr="006746D1" w:rsidRDefault="00542C2A" w:rsidP="00A607EA">
      <w:pPr>
        <w:pStyle w:val="V8NotesBody"/>
        <w:numPr>
          <w:ilvl w:val="0"/>
          <w:numId w:val="0"/>
        </w:numPr>
        <w:ind w:left="461" w:hanging="461"/>
        <w:rPr>
          <w:b/>
          <w:color w:val="1F497D" w:themeColor="text2"/>
        </w:rPr>
      </w:pPr>
      <w:r>
        <w:rPr>
          <w:b/>
          <w:color w:val="4F81BD" w:themeColor="accent1"/>
        </w:rPr>
        <w:t>9-</w:t>
      </w:r>
      <w:r w:rsidR="000F49C4" w:rsidRPr="00796BCB">
        <w:rPr>
          <w:b/>
          <w:color w:val="4F81BD" w:themeColor="accent1"/>
        </w:rPr>
        <w:t>165.00</w:t>
      </w:r>
      <w:r w:rsidR="000F49C4" w:rsidRPr="00796BCB">
        <w:rPr>
          <w:b/>
          <w:color w:val="4F81BD" w:themeColor="accent1"/>
        </w:rPr>
        <w:tab/>
      </w:r>
    </w:p>
    <w:p w14:paraId="7B3340FE" w14:textId="77777777" w:rsidR="000F49C4" w:rsidRPr="006746D1" w:rsidRDefault="000F49C4" w:rsidP="00FE78F3">
      <w:pPr>
        <w:pStyle w:val="Heading1"/>
      </w:pPr>
      <w:r w:rsidRPr="006746D1">
        <w:t>SIGNALIZATION</w:t>
      </w:r>
      <w:bookmarkEnd w:id="28"/>
    </w:p>
    <w:p w14:paraId="78514276" w14:textId="77777777" w:rsidR="00496484" w:rsidRPr="00B97119" w:rsidRDefault="00091AC0" w:rsidP="00B97119">
      <w:pPr>
        <w:pStyle w:val="V8NotesBody"/>
        <w:numPr>
          <w:ilvl w:val="0"/>
          <w:numId w:val="14"/>
        </w:numPr>
        <w:ind w:left="432" w:hanging="432"/>
      </w:pPr>
      <w:r w:rsidRPr="00CF18C2">
        <w:t>EQUIPMENT AND INSTALLATION OF TRAFFIC SIGNALS SHALL COMPLY WITH TDOT STANDARD SPECIFICATIONS, SECTION 730.</w:t>
      </w:r>
    </w:p>
    <w:p w14:paraId="606FA22D" w14:textId="77777777" w:rsidR="00091AC0" w:rsidRPr="00796BCB" w:rsidRDefault="00091AC0" w:rsidP="007F4717">
      <w:pPr>
        <w:pStyle w:val="V8NotesBody"/>
        <w:numPr>
          <w:ilvl w:val="0"/>
          <w:numId w:val="0"/>
        </w:numPr>
        <w:ind w:left="432" w:hanging="432"/>
        <w:rPr>
          <w:b/>
          <w:color w:val="4F81BD" w:themeColor="accent1"/>
        </w:rPr>
      </w:pPr>
      <w:r w:rsidRPr="00796BCB">
        <w:rPr>
          <w:b/>
          <w:color w:val="4F81BD" w:themeColor="accent1"/>
        </w:rPr>
        <w:t xml:space="preserve">NOTE: </w:t>
      </w:r>
      <w:r w:rsidR="006746D1" w:rsidRPr="00796BCB">
        <w:rPr>
          <w:b/>
          <w:color w:val="4F81BD" w:themeColor="accent1"/>
        </w:rPr>
        <w:tab/>
      </w:r>
      <w:r w:rsidRPr="00796BCB">
        <w:rPr>
          <w:b/>
          <w:color w:val="4F81BD" w:themeColor="accent1"/>
        </w:rPr>
        <w:t>NOTE (2) IS FOR USE IN HAMILTON COUNTY, AS DIRECTED.</w:t>
      </w:r>
    </w:p>
    <w:p w14:paraId="35AD752F" w14:textId="77777777" w:rsidR="00091AC0" w:rsidRPr="00CF18C2" w:rsidRDefault="00091AC0" w:rsidP="007F4717">
      <w:pPr>
        <w:pStyle w:val="V8NotesBody"/>
        <w:ind w:left="432" w:hanging="432"/>
      </w:pPr>
      <w:r w:rsidRPr="00CF18C2">
        <w:t>EQUIPMENT AND INSTALLATION SHALL COMPLY WITH THE TDOT “SPECIAL PROVISIONS REGARDING SECTION 730C-TRAFFIC SIGNALS.”</w:t>
      </w:r>
    </w:p>
    <w:p w14:paraId="5A7567EF" w14:textId="77777777" w:rsidR="00091AC0" w:rsidRPr="00796BCB" w:rsidRDefault="006746D1" w:rsidP="007F4717">
      <w:pPr>
        <w:pStyle w:val="V8NotesBody"/>
        <w:numPr>
          <w:ilvl w:val="0"/>
          <w:numId w:val="0"/>
        </w:numPr>
        <w:ind w:left="432" w:hanging="432"/>
        <w:rPr>
          <w:b/>
          <w:color w:val="4F81BD" w:themeColor="accent1"/>
        </w:rPr>
      </w:pPr>
      <w:r w:rsidRPr="00796BCB">
        <w:rPr>
          <w:b/>
          <w:color w:val="4F81BD" w:themeColor="accent1"/>
        </w:rPr>
        <w:t xml:space="preserve">NOTE: </w:t>
      </w:r>
      <w:r w:rsidRPr="00796BCB">
        <w:rPr>
          <w:b/>
          <w:color w:val="4F81BD" w:themeColor="accent1"/>
        </w:rPr>
        <w:tab/>
      </w:r>
      <w:r w:rsidR="00091AC0" w:rsidRPr="00796BCB">
        <w:rPr>
          <w:b/>
          <w:color w:val="4F81BD" w:themeColor="accent1"/>
        </w:rPr>
        <w:t>NOTE (3) IS FOR USE IN KNOX COUNTY, AS DIRECTED.</w:t>
      </w:r>
    </w:p>
    <w:p w14:paraId="65213030" w14:textId="77777777" w:rsidR="00091AC0" w:rsidRPr="00CF18C2" w:rsidRDefault="00091AC0" w:rsidP="007F4717">
      <w:pPr>
        <w:pStyle w:val="V8NotesBody"/>
        <w:ind w:left="432" w:hanging="432"/>
      </w:pPr>
      <w:r w:rsidRPr="00CF18C2">
        <w:t>EQUIPMENT AND INSTALLATION SHALL COMPLY WITH THE TDOT “SPECIAL PROVISIONS REGARDING SECTION 730K-TRAFFIC SIGNALS.”</w:t>
      </w:r>
    </w:p>
    <w:p w14:paraId="45427EA6" w14:textId="77777777" w:rsidR="00091AC0" w:rsidRPr="00796BCB" w:rsidRDefault="00091AC0" w:rsidP="007F4717">
      <w:pPr>
        <w:pStyle w:val="V8NotesBody"/>
        <w:numPr>
          <w:ilvl w:val="0"/>
          <w:numId w:val="0"/>
        </w:numPr>
        <w:ind w:left="432" w:hanging="432"/>
        <w:rPr>
          <w:b/>
          <w:color w:val="4F81BD" w:themeColor="accent1"/>
        </w:rPr>
      </w:pPr>
      <w:r w:rsidRPr="00796BCB">
        <w:rPr>
          <w:b/>
          <w:color w:val="4F81BD" w:themeColor="accent1"/>
        </w:rPr>
        <w:t xml:space="preserve">NOTE: </w:t>
      </w:r>
      <w:r w:rsidR="006746D1" w:rsidRPr="00796BCB">
        <w:rPr>
          <w:b/>
          <w:color w:val="4F81BD" w:themeColor="accent1"/>
        </w:rPr>
        <w:tab/>
      </w:r>
      <w:r w:rsidRPr="00796BCB">
        <w:rPr>
          <w:b/>
          <w:color w:val="4F81BD" w:themeColor="accent1"/>
        </w:rPr>
        <w:t>NOTE (4) IS FOR USE IN SHELBY COUNTY, AS DIRECTED.</w:t>
      </w:r>
    </w:p>
    <w:p w14:paraId="23017EA6" w14:textId="77777777" w:rsidR="00091AC0" w:rsidRPr="00CF18C2" w:rsidRDefault="00091AC0" w:rsidP="007F4717">
      <w:pPr>
        <w:pStyle w:val="V8NotesBody"/>
        <w:ind w:left="432" w:hanging="432"/>
      </w:pPr>
      <w:r w:rsidRPr="00CF18C2">
        <w:t>EQUIPMENT AND INSTALLATION SHALL COMPLY WITH THE TDOT “SPECIAL PROVISIONS REGARDING SECTION 730M-TRAFFIC SIGNALS.”</w:t>
      </w:r>
    </w:p>
    <w:p w14:paraId="0B645FB4" w14:textId="77777777" w:rsidR="00091AC0" w:rsidRPr="00796BCB" w:rsidRDefault="00091AC0" w:rsidP="007F4717">
      <w:pPr>
        <w:pStyle w:val="V8NotesBody"/>
        <w:numPr>
          <w:ilvl w:val="0"/>
          <w:numId w:val="0"/>
        </w:numPr>
        <w:ind w:left="432" w:hanging="432"/>
        <w:rPr>
          <w:b/>
          <w:color w:val="4F81BD" w:themeColor="accent1"/>
        </w:rPr>
      </w:pPr>
      <w:r w:rsidRPr="006746D1">
        <w:rPr>
          <w:b/>
          <w:color w:val="1F497D" w:themeColor="text2"/>
        </w:rPr>
        <w:t xml:space="preserve">NOTE: </w:t>
      </w:r>
      <w:r w:rsidR="00FE78F3">
        <w:rPr>
          <w:b/>
          <w:color w:val="1F497D" w:themeColor="text2"/>
        </w:rPr>
        <w:tab/>
      </w:r>
      <w:r w:rsidRPr="006746D1">
        <w:rPr>
          <w:b/>
          <w:color w:val="1F497D" w:themeColor="text2"/>
        </w:rPr>
        <w:t>NOTE (5) IS FOR USE IN DAVIDSON COUNTY, AS DIRECTED.</w:t>
      </w:r>
    </w:p>
    <w:p w14:paraId="24B8351D" w14:textId="77777777" w:rsidR="00091AC0" w:rsidRPr="00CF18C2" w:rsidRDefault="00091AC0" w:rsidP="007F4717">
      <w:pPr>
        <w:pStyle w:val="V8NotesBody"/>
        <w:ind w:left="432" w:hanging="432"/>
      </w:pPr>
      <w:r w:rsidRPr="00CF18C2">
        <w:t>EQUIPMENT AND INSTALLATION SHALL COMPLY WITH THE TDOT “SPECIAL PROVISIONS REGARDING SECTION 730N-TRAFFIC SIGNALS.”</w:t>
      </w:r>
    </w:p>
    <w:p w14:paraId="49DA6044" w14:textId="77777777" w:rsidR="00091AC0" w:rsidRPr="00CF18C2" w:rsidRDefault="00091AC0" w:rsidP="007F4717">
      <w:pPr>
        <w:pStyle w:val="V8NotesBody"/>
        <w:ind w:left="432" w:hanging="432"/>
      </w:pPr>
      <w:r w:rsidRPr="00CF18C2">
        <w:t>SALVAGEABLE EQUIPMENT SHALL BECOME THE PROPERTY OF THE (CITY OR COUNTY) AND SHALL BE STOCKPILED AT A LOCATION DESIGNATED BY THE ENGINEER FOR PICKUP BY THE (CITY OR COUNTY).</w:t>
      </w:r>
    </w:p>
    <w:p w14:paraId="59ABFC86" w14:textId="77777777" w:rsidR="00091AC0" w:rsidRPr="00CF18C2" w:rsidRDefault="00091AC0" w:rsidP="007F4717">
      <w:pPr>
        <w:pStyle w:val="V8NotesBody"/>
        <w:ind w:left="432" w:hanging="432"/>
      </w:pPr>
      <w:r w:rsidRPr="00CF18C2">
        <w:t>IF RESURFACING IS INCLUDED IN THE PROJECT, SIGNAL DETECTION LOOPS SHALL BE INSTALLED BEFORE THE FINAL SURFACE IS APPLIED.</w:t>
      </w:r>
    </w:p>
    <w:p w14:paraId="36038921" w14:textId="77777777" w:rsidR="00091AC0" w:rsidRPr="00CF18C2" w:rsidRDefault="00091AC0" w:rsidP="007F4717">
      <w:pPr>
        <w:pStyle w:val="V8NotesBody"/>
        <w:ind w:left="432" w:hanging="432"/>
      </w:pPr>
      <w:r w:rsidRPr="00CF18C2">
        <w:t>ANY SIGNAL HEADS, WHEN VISIBLE TO DRIVERS BUT NOT OPERATIONAL, SHALL BE COMPLETELY COVERED.</w:t>
      </w:r>
    </w:p>
    <w:p w14:paraId="40B098C5" w14:textId="77777777" w:rsidR="00091AC0" w:rsidRPr="00CF18C2" w:rsidRDefault="00701176" w:rsidP="007F4717">
      <w:pPr>
        <w:pStyle w:val="V8NotesBody"/>
        <w:ind w:left="432" w:hanging="432"/>
      </w:pPr>
      <w:r w:rsidRPr="00CF18C2">
        <w:t xml:space="preserve">AN ADVANCE FLASH OPERATION PERIOD IS REQUIRED TO MAKE MOTORISTS AWARE OF THE PRESENCE OF NEW SIGNAL HEADS. NEW </w:t>
      </w:r>
      <w:r w:rsidR="00091AC0" w:rsidRPr="00CF18C2">
        <w:t>SIGNAL HEADS SHALL</w:t>
      </w:r>
      <w:r w:rsidRPr="00CF18C2">
        <w:t xml:space="preserve"> BE PUT IN FLASH OPERATION FOR </w:t>
      </w:r>
      <w:r w:rsidR="00091AC0" w:rsidRPr="00CF18C2">
        <w:t xml:space="preserve">MINIMUM OF SEVEN (7) </w:t>
      </w:r>
      <w:r w:rsidR="005D5FF2" w:rsidRPr="00CF18C2">
        <w:t xml:space="preserve">CALENDAR </w:t>
      </w:r>
      <w:r w:rsidR="00091AC0" w:rsidRPr="00CF18C2">
        <w:t xml:space="preserve">DAYS </w:t>
      </w:r>
      <w:r w:rsidRPr="00CF18C2">
        <w:t xml:space="preserve">UP TO FOURTEEN (14) </w:t>
      </w:r>
      <w:r w:rsidR="00327E0A" w:rsidRPr="00CF18C2">
        <w:t>CALENDAR</w:t>
      </w:r>
      <w:r w:rsidR="005D5FF2" w:rsidRPr="00CF18C2">
        <w:t xml:space="preserve"> </w:t>
      </w:r>
      <w:r w:rsidRPr="00CF18C2">
        <w:t xml:space="preserve">DAYS </w:t>
      </w:r>
      <w:r w:rsidR="00091AC0" w:rsidRPr="00CF18C2">
        <w:t xml:space="preserve">PRIOR TO ACTIVATION </w:t>
      </w:r>
      <w:r w:rsidRPr="00CF18C2">
        <w:t>OF NORMAL TRAFFIC SIGNAL OPERATION</w:t>
      </w:r>
      <w:r w:rsidR="00091AC0" w:rsidRPr="00CF18C2">
        <w:t>.</w:t>
      </w:r>
      <w:r w:rsidRPr="00CF18C2">
        <w:t xml:space="preserve"> OTHER FLASH </w:t>
      </w:r>
      <w:r w:rsidR="00030C83" w:rsidRPr="00CF18C2">
        <w:t>OPER</w:t>
      </w:r>
      <w:r w:rsidR="00030C83">
        <w:t>AT</w:t>
      </w:r>
      <w:r w:rsidR="00030C83" w:rsidRPr="00CF18C2">
        <w:t>ION</w:t>
      </w:r>
      <w:r w:rsidRPr="00CF18C2">
        <w:t xml:space="preserve"> TIME PERIODS MAY BE CONSIDERED UPON WRITTEN APPROVAL FROM THE REGIONAL TRAFFIC ENGINEER.  </w:t>
      </w:r>
    </w:p>
    <w:p w14:paraId="51E198FA" w14:textId="77777777" w:rsidR="00091AC0" w:rsidRPr="00CF18C2" w:rsidRDefault="00091AC0" w:rsidP="007F4717">
      <w:pPr>
        <w:pStyle w:val="V8NotesBody"/>
        <w:ind w:left="432" w:hanging="432"/>
      </w:pPr>
      <w:r w:rsidRPr="00CF18C2">
        <w:t>THE CONTRACTOR SHALL CONTACT _____</w:t>
      </w:r>
      <w:r w:rsidR="006746D1">
        <w:t>_____________</w:t>
      </w:r>
      <w:r w:rsidRPr="00CF18C2">
        <w:t>__</w:t>
      </w:r>
      <w:r w:rsidR="00FE78F3">
        <w:t>___</w:t>
      </w:r>
      <w:r w:rsidRPr="00CF18C2">
        <w:t>__________ A MINIMUM OF THIRTY (30) DAYS PRIOR TO ACTIVATION OF THE SIGNAL TO OBTAIN THE INITIAL SIGNAL TIMINGS.</w:t>
      </w:r>
    </w:p>
    <w:p w14:paraId="56B69FBC" w14:textId="77777777" w:rsidR="00091AC0" w:rsidRPr="00796BCB" w:rsidRDefault="00091AC0" w:rsidP="007F4717">
      <w:pPr>
        <w:pStyle w:val="V8NotesBody"/>
        <w:numPr>
          <w:ilvl w:val="0"/>
          <w:numId w:val="0"/>
        </w:numPr>
        <w:ind w:left="432" w:hanging="432"/>
        <w:rPr>
          <w:b/>
          <w:color w:val="4F81BD" w:themeColor="accent1"/>
        </w:rPr>
      </w:pPr>
      <w:r w:rsidRPr="00796BCB">
        <w:rPr>
          <w:b/>
          <w:color w:val="4F81BD" w:themeColor="accent1"/>
        </w:rPr>
        <w:t xml:space="preserve">NOTE: </w:t>
      </w:r>
      <w:r w:rsidR="00FE78F3" w:rsidRPr="00796BCB">
        <w:rPr>
          <w:b/>
          <w:color w:val="4F81BD" w:themeColor="accent1"/>
        </w:rPr>
        <w:tab/>
      </w:r>
      <w:r w:rsidRPr="00796BCB">
        <w:rPr>
          <w:b/>
          <w:color w:val="4F81BD" w:themeColor="accent1"/>
        </w:rPr>
        <w:t>FOR NOTES (11) THROUGH (14) SEE SECTION 4-730.08.</w:t>
      </w:r>
    </w:p>
    <w:p w14:paraId="371AE53C" w14:textId="77777777" w:rsidR="00091AC0" w:rsidRPr="00CF18C2" w:rsidRDefault="00091AC0" w:rsidP="007F4717">
      <w:pPr>
        <w:pStyle w:val="V8NotesBody"/>
        <w:ind w:left="432" w:hanging="432"/>
      </w:pPr>
      <w:r w:rsidRPr="00CF18C2">
        <w:t>THE PROJECT ENGINEER SHALL NOTIFY THE LOCAL GOVERNMENTAL AGENCY RESPONSIBLE FOR TRAFFIC CONTROL MAINTENANCE AT LEAST ONE DAY IN ADVANCE OF THE COLD PLANING ACTIVITY AT SIGNALIZED INTERSECTIONS WHERE DETECTOR LOOPS ARE ON THE PAVEMENT.  THE MAINTAINING AGENCY WILL THEN BE RESPONSIBLE FOR DISCONNECTING THE LOOP DETECTORS AND MAKING ANY NECESSARY TIMING ADJUSTMENTS IN THE SIGNAL CONTROLLER PRIOR TO THE CONSTRUCTION.</w:t>
      </w:r>
    </w:p>
    <w:p w14:paraId="1DD904E4" w14:textId="77777777" w:rsidR="00091AC0" w:rsidRPr="00CF18C2" w:rsidRDefault="00091AC0" w:rsidP="007F4717">
      <w:pPr>
        <w:pStyle w:val="V8NotesBody"/>
        <w:ind w:left="432" w:hanging="432"/>
      </w:pPr>
      <w:r w:rsidRPr="00CF18C2">
        <w:t>THE PROJECT ENGINEER SHALL BE RESPONSIBLE FOR SUPPLYING THE CONTRACTOR WITH AS BUILT SIGNAL PLANS AT THE PRE-CONSTRUCTION CONFERENCE.  THESE PLANS WILL PROVIDE THE CONTRACTOR WITH THE DESIRED LOCATION FOR DETECTOR LOOP REPLACEMENT.</w:t>
      </w:r>
    </w:p>
    <w:p w14:paraId="299D6D5B" w14:textId="77777777" w:rsidR="00091AC0" w:rsidRPr="00CF18C2" w:rsidRDefault="00091AC0" w:rsidP="007F4717">
      <w:pPr>
        <w:pStyle w:val="V8NotesBody"/>
        <w:ind w:left="432" w:hanging="432"/>
      </w:pPr>
      <w:r w:rsidRPr="00CF18C2">
        <w:t xml:space="preserve">LOOPS SHALL BE INSTALLED IN THE LEVELING COURSE IF A LEVELING COURSE IS PROVIDED. </w:t>
      </w:r>
    </w:p>
    <w:p w14:paraId="1778FD53" w14:textId="77777777" w:rsidR="00091AC0" w:rsidRPr="00CF18C2" w:rsidRDefault="00091AC0" w:rsidP="007F4717">
      <w:pPr>
        <w:pStyle w:val="V8NotesBody"/>
        <w:ind w:left="432" w:hanging="432"/>
      </w:pPr>
      <w:r w:rsidRPr="00CF18C2">
        <w:t>LOOP REPLACEMENT SHALL BE IN ACCORDANCE WITH SECTION 730 OF THE STANDARD SPECIFICATIONS.</w:t>
      </w:r>
    </w:p>
    <w:p w14:paraId="179B14A6" w14:textId="77777777" w:rsidR="006746D1" w:rsidRPr="00796BCB" w:rsidRDefault="00542C2A" w:rsidP="00A607EA">
      <w:pPr>
        <w:pStyle w:val="V8NotesBody"/>
        <w:numPr>
          <w:ilvl w:val="0"/>
          <w:numId w:val="0"/>
        </w:numPr>
        <w:ind w:left="461" w:hanging="461"/>
        <w:rPr>
          <w:b/>
          <w:color w:val="4F81BD" w:themeColor="accent1"/>
        </w:rPr>
      </w:pPr>
      <w:bookmarkStart w:id="29" w:name="_Toc473533339"/>
      <w:r>
        <w:rPr>
          <w:b/>
          <w:color w:val="4F81BD" w:themeColor="accent1"/>
        </w:rPr>
        <w:t>9-</w:t>
      </w:r>
      <w:r w:rsidR="000F49C4" w:rsidRPr="00796BCB">
        <w:rPr>
          <w:b/>
          <w:color w:val="4F81BD" w:themeColor="accent1"/>
        </w:rPr>
        <w:t>170.00</w:t>
      </w:r>
      <w:r w:rsidR="000F49C4" w:rsidRPr="00796BCB">
        <w:rPr>
          <w:b/>
          <w:color w:val="4F81BD" w:themeColor="accent1"/>
        </w:rPr>
        <w:tab/>
      </w:r>
    </w:p>
    <w:p w14:paraId="3373E053" w14:textId="77777777" w:rsidR="000F49C4" w:rsidRPr="006746D1" w:rsidRDefault="000F49C4" w:rsidP="00FE78F3">
      <w:pPr>
        <w:pStyle w:val="Heading1"/>
      </w:pPr>
      <w:r w:rsidRPr="006746D1">
        <w:t>CONSTRUCTION WORK ZONE &amp; TRAFFIC CONTROL</w:t>
      </w:r>
      <w:bookmarkEnd w:id="29"/>
    </w:p>
    <w:p w14:paraId="7F719695" w14:textId="77777777" w:rsidR="00091AC0" w:rsidRPr="00CF18C2" w:rsidRDefault="00091AC0" w:rsidP="007F4717">
      <w:pPr>
        <w:pStyle w:val="V8NotesBody"/>
        <w:numPr>
          <w:ilvl w:val="0"/>
          <w:numId w:val="15"/>
        </w:numPr>
        <w:ind w:left="432" w:hanging="432"/>
      </w:pPr>
      <w:r w:rsidRPr="00CF18C2">
        <w:t>ADVANCED WARNING SIGNS SHALL NOT BE DISPLAYED MORE THAN FORTY-EIGHT (48) HOURS BEFORE PHYSICAL CONSTRUCTION BEGINS.  SIGNS MAY BE ERECTED UP TO ONE WEEK BEFORE NEEDED, IF THE SIGN FACE IS FULLY COVERED.</w:t>
      </w:r>
    </w:p>
    <w:p w14:paraId="43AAC871" w14:textId="77777777" w:rsidR="00091AC0" w:rsidRPr="00CF18C2" w:rsidRDefault="00091AC0" w:rsidP="007F4717">
      <w:pPr>
        <w:pStyle w:val="V8NotesBody"/>
        <w:ind w:left="432" w:hanging="432"/>
      </w:pPr>
      <w:r w:rsidRPr="00CF18C2">
        <w:t xml:space="preserve">IF THE CONTRACTOR MOVES OFF THE PROJECT, HE SHALL COVER OR REMOVE ALL UNNEEDED SIGNS AS DIRECTED BY THE ENGINEER.  COSTS OF REMOVAL, COVERING, AND REINSTALLING SIGNS SHALL NOT BE MEASURED AND PAID FOR SEPARATELY, BUT ALL COSTS SHALL BE </w:t>
      </w:r>
      <w:r w:rsidRPr="00CF18C2">
        <w:t xml:space="preserve">INCLUDED IN THE ORIGINAL UNIT PRICE BID FOR ITEM NO </w:t>
      </w:r>
      <w:r w:rsidRPr="00B97119">
        <w:rPr>
          <w:color w:val="FF0000"/>
        </w:rPr>
        <w:t>712-06</w:t>
      </w:r>
      <w:r w:rsidRPr="00CF18C2">
        <w:t>, SIGNS (CONSTRUCTION) PER SQUARE FOOT.</w:t>
      </w:r>
    </w:p>
    <w:p w14:paraId="09D869B3" w14:textId="77777777" w:rsidR="00091AC0" w:rsidRPr="00CF18C2" w:rsidRDefault="00091AC0" w:rsidP="007F4717">
      <w:pPr>
        <w:pStyle w:val="V8NotesBody"/>
        <w:ind w:left="432" w:hanging="432"/>
      </w:pPr>
      <w:r w:rsidRPr="00CF18C2">
        <w:t>A LONG TERM BUT SPORADIC USE WARNING SIGN, SUCH AS A FLAGGER SIGN, MAY REMAIN IN PLACE WHEN NOT REQUIRED PROVIDED THE SIGN FACE IS FULLY COVERED.</w:t>
      </w:r>
    </w:p>
    <w:p w14:paraId="4E5BB8EA" w14:textId="77777777" w:rsidR="00091AC0" w:rsidRPr="00CF18C2" w:rsidRDefault="00091AC0" w:rsidP="007F4717">
      <w:pPr>
        <w:pStyle w:val="V8NotesBody"/>
        <w:ind w:left="432" w:hanging="432"/>
      </w:pPr>
      <w:r w:rsidRPr="00CF18C2">
        <w:t xml:space="preserve">TRAFFIC CONTROL DEVICES SHALL NOT BE DISPLAYED OR ERECTED UNLESS RELATED CONDITIONS ARE PRESENT NECESSITATING WARNING. </w:t>
      </w:r>
    </w:p>
    <w:p w14:paraId="2FD1CE63" w14:textId="77777777" w:rsidR="00091AC0" w:rsidRPr="00CF18C2" w:rsidRDefault="009A34C1" w:rsidP="007F4717">
      <w:pPr>
        <w:pStyle w:val="V8NotesBody"/>
        <w:ind w:left="432" w:hanging="432"/>
      </w:pPr>
      <w:r w:rsidRPr="009A34C1">
        <w:t>USE OF BARRICADES, PORTABLE BARRIER RAILS, AND DRUMS SHALL BE LIMITED TO THE IMMEDIATE AREAS OF CONSTRUCTION WHERE A HAZARD IS PRESENT.  THESE DEVICES SHALL NOT BE STORED ALONG THE ROADWAY WITHIN THIRTY (30) FEET OF THE EDGE OF THE TRAVELED WAY BEFORE OR AFTER USE UNLESS PROTECTED BY GUARDRAIL, BRIDGE RAIL, AND/OR BARRIERS INSTALLED FOR OTHER PURPOSES FOR ROADWAYS WITH CURRENT ADT’S LESS THAN 1500 AND DESIGN SPEED OF LESS THAN 60 MPH.  THIS DISTANCE SHALL INCREASE TO FORTY-FIVE (45) FEET FOR ROADWAYS WITH CURRENT ADT’S OF 1500 OR GREATER AND DESIGN SPEED OF 60 MPH OR GREATER OR ON THE OUTSIDE OF A HORIZONTAL CURVE.  THESE DEVICES SHALL BE REMOVED FROM THE CONSTRUCTION WORK ZONE WHEN THE ENGINEER DETERMINES THEY ARE NO LONGER NEEDED.  WHERE THERE IS INSUFFICIENT RIGHT-OF-WAY TO PROVIDE FOR THIS REQUIRED SETBACK, THE CONTRACTOR SHALL DETERMINE THE ALTERNATE LOCATIONS AND REQUEST THE ENGINEER’S APPROVAL TO USE THEM.</w:t>
      </w:r>
    </w:p>
    <w:p w14:paraId="1EE77C97" w14:textId="77777777" w:rsidR="00091AC0" w:rsidRPr="00CF18C2" w:rsidRDefault="00091AC0" w:rsidP="007F4717">
      <w:pPr>
        <w:pStyle w:val="V8NotesBody"/>
        <w:ind w:left="432" w:hanging="432"/>
      </w:pPr>
      <w:r w:rsidRPr="00CF18C2">
        <w:t>THE CONTRACTOR SHALL NOT BE PERMITTED TO PARK ANY VEHICLES OR CONSTRUCTION EQUIPMENT DURING PERIODS OF INACTIVITY, WITHIN THIRTY (30) FEET OF THE EDGE OF PAVEMENT WHEN THE LANE IS OPEN TO TRAFFIC UNLESS PROTECTED BY GUARDRAIL, BRIDGE RAIL, AND/OR BARRIERS INSTALLED FOR OTHER PURPOSES FOR ROADWAYS WITH CURRENT ADT’S LESS THAN 1500 AND DESIGN SPEED OF LESS THAN 60 MPH.  THIS DISTANCE SHALL BE INCREASED TO FORTY-FIVE (45) FEET FOR ROADWAYS WITH CURRENT ADT’S OF 1500 OR GREATER AND DESIGN SPEED OF 60 MPH OR GREATER OR ON THE OUTSIDE OF A HORIZONTAL CURVE.  PRIVATELY OWNED VEHICLES SHALL NOT BE ALLOWED TO PARK WITHIN THIRTY (30) FEET OF AN OPEN TRAFFIC LANE AT ANY TIME UNLESS PROTECTED AS DESCRIBED ABOVE FOR ROADWAYS WITH CURRENT ADT’S LESS THAN 1500 AND DESIGN SPEED OF LESS THAN 60 MPH.  THIS DISTANCE SHALL BE INCREASED TO FORTY-FIVE (45) FEET FOR ROADWAYS WITH CURRENT ADT’S OF 1500 OR GREATER AND DESIGN SPEED OF 60 MPH OR GREATER OR ON THE OUTSIDE OF A HORIZONTAL CURVE.   WHERE THERE IS INSUFFICIENT RIGHT-OF-WAY TO PROVIDE FOR THIS REQUIRED SETBACK, THE CONTRACTOR SHALL DETERMINE THE ALTERNATE LOCATIONS AND REQUEST THE ENGINEER’S APPROVAL TO USE THEM.</w:t>
      </w:r>
    </w:p>
    <w:p w14:paraId="31A3716B" w14:textId="77777777" w:rsidR="00091AC0" w:rsidRPr="00CF18C2" w:rsidRDefault="00091AC0" w:rsidP="007F4717">
      <w:pPr>
        <w:pStyle w:val="V8NotesBody"/>
        <w:ind w:left="432" w:hanging="432"/>
      </w:pPr>
      <w:r w:rsidRPr="00CF18C2">
        <w:t xml:space="preserve">ALL DETOUR AND CONSTRUCTION SIGNING SHALL BE IN STRICT ACCORDANCE WITH THE MANUAL ON UNIFORM TRAFFIC CONTROL DEVICES. </w:t>
      </w:r>
    </w:p>
    <w:p w14:paraId="6642D110" w14:textId="77777777" w:rsidR="00091AC0" w:rsidRDefault="009A34C1" w:rsidP="007F4717">
      <w:pPr>
        <w:pStyle w:val="V8NotesBody"/>
        <w:ind w:left="432" w:hanging="432"/>
      </w:pPr>
      <w:r w:rsidRPr="009A34C1">
        <w:t>ALL DETOURS SHALL BE PAVED, STRIPED, SIGNED, AND FLEXIBLE DRUMS ARE TO BE IN PLACE BEFORE IT IS OPENED TO TRAFFIC.</w:t>
      </w:r>
    </w:p>
    <w:p w14:paraId="2C5B3FAF" w14:textId="77777777" w:rsidR="00BA528C" w:rsidRDefault="00BA528C" w:rsidP="00BA528C">
      <w:pPr>
        <w:pStyle w:val="V8NotesBody"/>
        <w:numPr>
          <w:ilvl w:val="0"/>
          <w:numId w:val="0"/>
        </w:numPr>
        <w:ind w:left="720" w:hanging="720"/>
      </w:pPr>
      <w:r w:rsidRPr="00BA528C">
        <w:rPr>
          <w:b/>
          <w:color w:val="4F81BD" w:themeColor="accent1"/>
        </w:rPr>
        <w:t xml:space="preserve">NOTE: </w:t>
      </w:r>
      <w:r w:rsidRPr="00BA528C">
        <w:rPr>
          <w:b/>
          <w:color w:val="4F81BD" w:themeColor="accent1"/>
        </w:rPr>
        <w:tab/>
        <w:t>NOTE (9) THIS NOTE IS TO BE USED ON ALL PROJECTS WHERE THE CONTRACTOR IS RESPONSIBLE FOR STAKING THE CONSTRUCTION SIGNS</w:t>
      </w:r>
      <w:r w:rsidR="00A314D3" w:rsidRPr="00A314D3">
        <w:rPr>
          <w:b/>
          <w:i/>
          <w:color w:val="4F81BD" w:themeColor="accent1"/>
          <w:kern w:val="16"/>
          <w:sz w:val="22"/>
          <w:szCs w:val="22"/>
        </w:rPr>
        <w:t xml:space="preserve"> </w:t>
      </w:r>
      <w:r w:rsidR="00A314D3" w:rsidRPr="009C4127">
        <w:rPr>
          <w:b/>
          <w:i/>
          <w:color w:val="4F81BD" w:themeColor="accent1"/>
          <w:kern w:val="16"/>
        </w:rPr>
        <w:t xml:space="preserve">AT THE CONSTRUCTION FIELD REVIEW, VERIFY IF THE CONTRACTOR OR THE CONSTRUCTION OFFICE IS RESPONSIBLE FOR STAKING SIGNS.  IF THE CONTRACTOR IS RESPONSIBLE, </w:t>
      </w:r>
      <w:r w:rsidR="00A314D3" w:rsidRPr="00A314D3">
        <w:rPr>
          <w:b/>
          <w:i/>
          <w:color w:val="4F81BD" w:themeColor="accent1"/>
          <w:kern w:val="16"/>
        </w:rPr>
        <w:t>USE NOTE (9).</w:t>
      </w:r>
    </w:p>
    <w:p w14:paraId="43A6F37E" w14:textId="77777777" w:rsidR="00BA528C" w:rsidRDefault="00BA528C" w:rsidP="00542C2A">
      <w:pPr>
        <w:pStyle w:val="V8NotesBody"/>
        <w:ind w:left="432" w:hanging="432"/>
      </w:pPr>
      <w:r>
        <w:rPr>
          <w:spacing w:val="1"/>
        </w:rPr>
        <w:t>T</w:t>
      </w:r>
      <w:r>
        <w:rPr>
          <w:spacing w:val="-2"/>
        </w:rPr>
        <w:t>H</w:t>
      </w:r>
      <w:r>
        <w:t>E</w:t>
      </w:r>
      <w:r>
        <w:rPr>
          <w:spacing w:val="57"/>
        </w:rPr>
        <w:t xml:space="preserve"> </w:t>
      </w:r>
      <w:r>
        <w:rPr>
          <w:spacing w:val="-4"/>
        </w:rPr>
        <w:t>C</w:t>
      </w:r>
      <w:r>
        <w:rPr>
          <w:spacing w:val="1"/>
        </w:rPr>
        <w:t>O</w:t>
      </w:r>
      <w:r>
        <w:rPr>
          <w:spacing w:val="-2"/>
        </w:rPr>
        <w:t>N</w:t>
      </w:r>
      <w:r>
        <w:rPr>
          <w:spacing w:val="1"/>
        </w:rPr>
        <w:t>T</w:t>
      </w:r>
      <w:r>
        <w:rPr>
          <w:spacing w:val="-2"/>
        </w:rPr>
        <w:t>R</w:t>
      </w:r>
      <w:r>
        <w:rPr>
          <w:spacing w:val="-1"/>
        </w:rPr>
        <w:t>A</w:t>
      </w:r>
      <w:r>
        <w:rPr>
          <w:spacing w:val="-2"/>
        </w:rPr>
        <w:t>C</w:t>
      </w:r>
      <w:r>
        <w:rPr>
          <w:spacing w:val="-6"/>
        </w:rPr>
        <w:t>T</w:t>
      </w:r>
      <w:r>
        <w:rPr>
          <w:spacing w:val="1"/>
        </w:rPr>
        <w:t>O</w:t>
      </w:r>
      <w:r>
        <w:t>R</w:t>
      </w:r>
      <w:r>
        <w:rPr>
          <w:spacing w:val="57"/>
        </w:rPr>
        <w:t xml:space="preserve"> </w:t>
      </w:r>
      <w:r>
        <w:rPr>
          <w:spacing w:val="-4"/>
        </w:rPr>
        <w:t>S</w:t>
      </w:r>
      <w:r>
        <w:rPr>
          <w:spacing w:val="-2"/>
        </w:rPr>
        <w:t>H</w:t>
      </w:r>
      <w:r>
        <w:rPr>
          <w:spacing w:val="-1"/>
        </w:rPr>
        <w:t>AL</w:t>
      </w:r>
      <w:r>
        <w:t>L</w:t>
      </w:r>
      <w:r>
        <w:rPr>
          <w:spacing w:val="51"/>
        </w:rPr>
        <w:t xml:space="preserve"> </w:t>
      </w:r>
      <w:r>
        <w:rPr>
          <w:spacing w:val="-1"/>
        </w:rPr>
        <w:t>B</w:t>
      </w:r>
      <w:r>
        <w:t>E</w:t>
      </w:r>
      <w:r>
        <w:rPr>
          <w:spacing w:val="57"/>
        </w:rPr>
        <w:t xml:space="preserve"> </w:t>
      </w:r>
      <w:r>
        <w:rPr>
          <w:spacing w:val="-2"/>
        </w:rPr>
        <w:t>R</w:t>
      </w:r>
      <w:r>
        <w:rPr>
          <w:spacing w:val="-1"/>
        </w:rPr>
        <w:t>ESP</w:t>
      </w:r>
      <w:r>
        <w:rPr>
          <w:spacing w:val="1"/>
        </w:rPr>
        <w:t>O</w:t>
      </w:r>
      <w:r>
        <w:rPr>
          <w:spacing w:val="-2"/>
        </w:rPr>
        <w:t>N</w:t>
      </w:r>
      <w:r>
        <w:rPr>
          <w:spacing w:val="-1"/>
        </w:rPr>
        <w:t>S</w:t>
      </w:r>
      <w:r>
        <w:rPr>
          <w:spacing w:val="1"/>
        </w:rPr>
        <w:t>I</w:t>
      </w:r>
      <w:r>
        <w:rPr>
          <w:spacing w:val="-4"/>
        </w:rPr>
        <w:t>B</w:t>
      </w:r>
      <w:r>
        <w:rPr>
          <w:spacing w:val="-1"/>
        </w:rPr>
        <w:t>L</w:t>
      </w:r>
      <w:r>
        <w:t>E</w:t>
      </w:r>
      <w:r>
        <w:rPr>
          <w:spacing w:val="57"/>
        </w:rPr>
        <w:t xml:space="preserve"> </w:t>
      </w:r>
      <w:r>
        <w:rPr>
          <w:spacing w:val="-1"/>
        </w:rPr>
        <w:t>F</w:t>
      </w:r>
      <w:r>
        <w:rPr>
          <w:spacing w:val="1"/>
        </w:rPr>
        <w:t>O</w:t>
      </w:r>
      <w:r>
        <w:t>R</w:t>
      </w:r>
      <w:r>
        <w:rPr>
          <w:spacing w:val="57"/>
        </w:rPr>
        <w:t xml:space="preserve"> </w:t>
      </w:r>
      <w:r>
        <w:rPr>
          <w:spacing w:val="-4"/>
        </w:rPr>
        <w:t>S</w:t>
      </w:r>
      <w:r>
        <w:rPr>
          <w:spacing w:val="-15"/>
        </w:rPr>
        <w:t>T</w:t>
      </w:r>
      <w:r>
        <w:rPr>
          <w:spacing w:val="-1"/>
        </w:rPr>
        <w:t>AK</w:t>
      </w:r>
      <w:r>
        <w:rPr>
          <w:spacing w:val="1"/>
        </w:rPr>
        <w:t>I</w:t>
      </w:r>
      <w:r>
        <w:rPr>
          <w:spacing w:val="-4"/>
        </w:rPr>
        <w:t>N</w:t>
      </w:r>
      <w:r>
        <w:t>G</w:t>
      </w:r>
      <w:r>
        <w:rPr>
          <w:spacing w:val="60"/>
        </w:rPr>
        <w:t xml:space="preserve"> </w:t>
      </w:r>
      <w:r>
        <w:rPr>
          <w:spacing w:val="-4"/>
        </w:rPr>
        <w:t>C</w:t>
      </w:r>
      <w:r>
        <w:rPr>
          <w:spacing w:val="-2"/>
        </w:rPr>
        <w:t>ON</w:t>
      </w:r>
      <w:r>
        <w:rPr>
          <w:spacing w:val="-1"/>
        </w:rPr>
        <w:t>S</w:t>
      </w:r>
      <w:r>
        <w:rPr>
          <w:spacing w:val="1"/>
        </w:rPr>
        <w:t>T</w:t>
      </w:r>
      <w:r>
        <w:rPr>
          <w:spacing w:val="-2"/>
        </w:rPr>
        <w:t>RUC</w:t>
      </w:r>
      <w:r>
        <w:rPr>
          <w:spacing w:val="-1"/>
        </w:rPr>
        <w:t>T</w:t>
      </w:r>
      <w:r>
        <w:rPr>
          <w:spacing w:val="1"/>
        </w:rPr>
        <w:t>IO</w:t>
      </w:r>
      <w:r>
        <w:t>N</w:t>
      </w:r>
      <w:r>
        <w:rPr>
          <w:spacing w:val="55"/>
        </w:rPr>
        <w:t xml:space="preserve"> </w:t>
      </w:r>
      <w:r>
        <w:rPr>
          <w:spacing w:val="-1"/>
        </w:rPr>
        <w:t>S</w:t>
      </w:r>
      <w:r>
        <w:rPr>
          <w:spacing w:val="-2"/>
        </w:rPr>
        <w:t>I</w:t>
      </w:r>
      <w:r>
        <w:rPr>
          <w:spacing w:val="1"/>
        </w:rPr>
        <w:t>G</w:t>
      </w:r>
      <w:r>
        <w:rPr>
          <w:spacing w:val="-2"/>
        </w:rPr>
        <w:t>N</w:t>
      </w:r>
      <w:r>
        <w:rPr>
          <w:spacing w:val="-1"/>
        </w:rPr>
        <w:t>S</w:t>
      </w:r>
      <w:r>
        <w:t>.</w:t>
      </w:r>
      <w:r>
        <w:rPr>
          <w:spacing w:val="50"/>
        </w:rPr>
        <w:t xml:space="preserve"> </w:t>
      </w:r>
      <w:r>
        <w:rPr>
          <w:spacing w:val="1"/>
        </w:rPr>
        <w:t>T</w:t>
      </w:r>
      <w:r>
        <w:rPr>
          <w:spacing w:val="-2"/>
        </w:rPr>
        <w:t>HE C</w:t>
      </w:r>
      <w:r>
        <w:rPr>
          <w:spacing w:val="1"/>
        </w:rPr>
        <w:t>O</w:t>
      </w:r>
      <w:r>
        <w:rPr>
          <w:spacing w:val="-1"/>
        </w:rPr>
        <w:t>S</w:t>
      </w:r>
      <w:r>
        <w:t>T</w:t>
      </w:r>
      <w:r>
        <w:rPr>
          <w:spacing w:val="-4"/>
        </w:rPr>
        <w:t xml:space="preserve"> </w:t>
      </w:r>
      <w:r>
        <w:rPr>
          <w:spacing w:val="1"/>
        </w:rPr>
        <w:t>O</w:t>
      </w:r>
      <w:r>
        <w:t>F</w:t>
      </w:r>
      <w:r>
        <w:rPr>
          <w:spacing w:val="-7"/>
        </w:rPr>
        <w:t xml:space="preserve"> </w:t>
      </w:r>
      <w:r>
        <w:rPr>
          <w:spacing w:val="1"/>
        </w:rPr>
        <w:t>T</w:t>
      </w:r>
      <w:r>
        <w:rPr>
          <w:spacing w:val="-4"/>
        </w:rPr>
        <w:t>H</w:t>
      </w:r>
      <w:r>
        <w:rPr>
          <w:spacing w:val="1"/>
        </w:rPr>
        <w:t>I</w:t>
      </w:r>
      <w:r>
        <w:t>S</w:t>
      </w:r>
      <w:r>
        <w:rPr>
          <w:spacing w:val="-7"/>
        </w:rPr>
        <w:t xml:space="preserve"> </w:t>
      </w:r>
      <w:r>
        <w:rPr>
          <w:spacing w:val="7"/>
        </w:rPr>
        <w:t>W</w:t>
      </w:r>
      <w:r>
        <w:rPr>
          <w:spacing w:val="-2"/>
        </w:rPr>
        <w:t>OR</w:t>
      </w:r>
      <w:r>
        <w:t>K</w:t>
      </w:r>
      <w:r>
        <w:rPr>
          <w:spacing w:val="-3"/>
        </w:rPr>
        <w:t xml:space="preserve"> </w:t>
      </w:r>
      <w:r>
        <w:rPr>
          <w:spacing w:val="-1"/>
        </w:rPr>
        <w:t>S</w:t>
      </w:r>
      <w:r>
        <w:rPr>
          <w:spacing w:val="-2"/>
        </w:rPr>
        <w:t>H</w:t>
      </w:r>
      <w:r>
        <w:rPr>
          <w:spacing w:val="-1"/>
        </w:rPr>
        <w:t>AL</w:t>
      </w:r>
      <w:r>
        <w:t>L</w:t>
      </w:r>
      <w:r>
        <w:rPr>
          <w:spacing w:val="-7"/>
        </w:rPr>
        <w:t xml:space="preserve"> </w:t>
      </w:r>
      <w:r>
        <w:rPr>
          <w:spacing w:val="-1"/>
        </w:rPr>
        <w:t>B</w:t>
      </w:r>
      <w:r>
        <w:t xml:space="preserve">E </w:t>
      </w:r>
      <w:r>
        <w:rPr>
          <w:spacing w:val="1"/>
        </w:rPr>
        <w:t>I</w:t>
      </w:r>
      <w:r>
        <w:rPr>
          <w:spacing w:val="-2"/>
        </w:rPr>
        <w:t>NC</w:t>
      </w:r>
      <w:r>
        <w:rPr>
          <w:spacing w:val="-1"/>
        </w:rPr>
        <w:t>L</w:t>
      </w:r>
      <w:r>
        <w:rPr>
          <w:spacing w:val="-2"/>
        </w:rPr>
        <w:t>UD</w:t>
      </w:r>
      <w:r>
        <w:rPr>
          <w:spacing w:val="-1"/>
        </w:rPr>
        <w:t>E</w:t>
      </w:r>
      <w:r>
        <w:t xml:space="preserve">D </w:t>
      </w:r>
      <w:r>
        <w:rPr>
          <w:spacing w:val="-2"/>
        </w:rPr>
        <w:t>I</w:t>
      </w:r>
      <w:r>
        <w:t xml:space="preserve">N </w:t>
      </w:r>
      <w:r>
        <w:rPr>
          <w:spacing w:val="-2"/>
        </w:rPr>
        <w:t>I</w:t>
      </w:r>
      <w:r>
        <w:rPr>
          <w:spacing w:val="1"/>
        </w:rPr>
        <w:t>T</w:t>
      </w:r>
      <w:r>
        <w:rPr>
          <w:spacing w:val="-1"/>
        </w:rPr>
        <w:t>E</w:t>
      </w:r>
      <w:r>
        <w:t>M</w:t>
      </w:r>
      <w:r>
        <w:rPr>
          <w:spacing w:val="-3"/>
        </w:rPr>
        <w:t xml:space="preserve"> </w:t>
      </w:r>
      <w:r>
        <w:rPr>
          <w:spacing w:val="-2"/>
        </w:rPr>
        <w:t>N</w:t>
      </w:r>
      <w:r>
        <w:rPr>
          <w:spacing w:val="1"/>
        </w:rPr>
        <w:t>O</w:t>
      </w:r>
      <w:r>
        <w:t>.</w:t>
      </w:r>
      <w:r>
        <w:rPr>
          <w:spacing w:val="2"/>
        </w:rPr>
        <w:t xml:space="preserve"> </w:t>
      </w:r>
      <w:r w:rsidRPr="00B97119">
        <w:rPr>
          <w:color w:val="FF0000"/>
          <w:spacing w:val="-1"/>
        </w:rPr>
        <w:t>71</w:t>
      </w:r>
      <w:r w:rsidRPr="00B97119">
        <w:rPr>
          <w:color w:val="FF0000"/>
          <w:spacing w:val="-3"/>
        </w:rPr>
        <w:t>2</w:t>
      </w:r>
      <w:r w:rsidRPr="00B97119">
        <w:rPr>
          <w:color w:val="FF0000"/>
          <w:spacing w:val="-2"/>
        </w:rPr>
        <w:t>-</w:t>
      </w:r>
      <w:r w:rsidRPr="00B97119">
        <w:rPr>
          <w:color w:val="FF0000"/>
          <w:spacing w:val="-1"/>
        </w:rPr>
        <w:t>06</w:t>
      </w:r>
      <w:r>
        <w:t>,</w:t>
      </w:r>
      <w:r>
        <w:rPr>
          <w:spacing w:val="2"/>
        </w:rPr>
        <w:t xml:space="preserve"> </w:t>
      </w:r>
      <w:r>
        <w:rPr>
          <w:spacing w:val="-1"/>
        </w:rPr>
        <w:t>S</w:t>
      </w:r>
      <w:r>
        <w:rPr>
          <w:spacing w:val="-2"/>
        </w:rPr>
        <w:t>IGN</w:t>
      </w:r>
      <w:r>
        <w:t>S (</w:t>
      </w:r>
      <w:r>
        <w:rPr>
          <w:spacing w:val="-2"/>
        </w:rPr>
        <w:t>C</w:t>
      </w:r>
      <w:r>
        <w:rPr>
          <w:spacing w:val="1"/>
        </w:rPr>
        <w:t>O</w:t>
      </w:r>
      <w:r>
        <w:rPr>
          <w:spacing w:val="-2"/>
        </w:rPr>
        <w:t>N</w:t>
      </w:r>
      <w:r>
        <w:rPr>
          <w:spacing w:val="-4"/>
        </w:rPr>
        <w:t>S</w:t>
      </w:r>
      <w:r>
        <w:rPr>
          <w:spacing w:val="1"/>
        </w:rPr>
        <w:t>T</w:t>
      </w:r>
      <w:r>
        <w:rPr>
          <w:spacing w:val="-2"/>
        </w:rPr>
        <w:t>RUC</w:t>
      </w:r>
      <w:r>
        <w:rPr>
          <w:spacing w:val="-1"/>
        </w:rPr>
        <w:t>T</w:t>
      </w:r>
      <w:r>
        <w:rPr>
          <w:spacing w:val="1"/>
        </w:rPr>
        <w:t>IO</w:t>
      </w:r>
      <w:r>
        <w:rPr>
          <w:spacing w:val="-4"/>
        </w:rPr>
        <w:t>N</w:t>
      </w:r>
      <w:r>
        <w:t>),</w:t>
      </w:r>
      <w:r>
        <w:rPr>
          <w:spacing w:val="-3"/>
        </w:rPr>
        <w:t xml:space="preserve"> </w:t>
      </w:r>
      <w:r>
        <w:rPr>
          <w:spacing w:val="-1"/>
        </w:rPr>
        <w:t>S</w:t>
      </w:r>
      <w:r>
        <w:rPr>
          <w:spacing w:val="1"/>
        </w:rPr>
        <w:t>.</w:t>
      </w:r>
      <w:r>
        <w:rPr>
          <w:spacing w:val="-25"/>
        </w:rPr>
        <w:t>F</w:t>
      </w:r>
      <w:r>
        <w:t>.</w:t>
      </w:r>
    </w:p>
    <w:p w14:paraId="76D7F738" w14:textId="77777777" w:rsidR="00275A0F" w:rsidRPr="00275A0F" w:rsidRDefault="00275A0F" w:rsidP="00275A0F">
      <w:pPr>
        <w:pStyle w:val="V8NotesBody"/>
        <w:numPr>
          <w:ilvl w:val="0"/>
          <w:numId w:val="0"/>
        </w:numPr>
        <w:ind w:left="461" w:hanging="461"/>
        <w:rPr>
          <w:b/>
          <w:color w:val="4F81BD" w:themeColor="accent1"/>
        </w:rPr>
      </w:pPr>
      <w:r w:rsidRPr="00275A0F">
        <w:rPr>
          <w:b/>
          <w:color w:val="4F81BD" w:themeColor="accent1"/>
        </w:rPr>
        <w:t>9-170.01</w:t>
      </w:r>
      <w:r w:rsidRPr="00275A0F">
        <w:rPr>
          <w:b/>
          <w:color w:val="4F81BD" w:themeColor="accent1"/>
        </w:rPr>
        <w:tab/>
      </w:r>
    </w:p>
    <w:p w14:paraId="5634265D" w14:textId="77777777" w:rsidR="00275A0F" w:rsidRDefault="00275A0F" w:rsidP="00275A0F">
      <w:pPr>
        <w:pStyle w:val="Heading1"/>
      </w:pPr>
      <w:r>
        <w:t>INTERSTATE RESURFACING WORKZONE</w:t>
      </w:r>
    </w:p>
    <w:p w14:paraId="29B0A3EA" w14:textId="77777777" w:rsidR="00275A0F" w:rsidRDefault="00275A0F" w:rsidP="00415CE3">
      <w:pPr>
        <w:pStyle w:val="V8NotesBody"/>
        <w:numPr>
          <w:ilvl w:val="0"/>
          <w:numId w:val="0"/>
        </w:numPr>
        <w:ind w:left="540" w:hanging="540"/>
        <w:rPr>
          <w:b/>
          <w:i/>
          <w:iCs/>
          <w:caps/>
          <w:color w:val="4F81BD"/>
        </w:rPr>
      </w:pPr>
      <w:r w:rsidRPr="00275A0F">
        <w:rPr>
          <w:b/>
          <w:color w:val="4F81BD" w:themeColor="accent1"/>
        </w:rPr>
        <w:t>NOTE</w:t>
      </w:r>
      <w:r w:rsidR="00A77484">
        <w:rPr>
          <w:b/>
          <w:color w:val="4F81BD" w:themeColor="accent1"/>
        </w:rPr>
        <w:t>:</w:t>
      </w:r>
      <w:r w:rsidR="00A77484">
        <w:rPr>
          <w:b/>
          <w:color w:val="4F81BD" w:themeColor="accent1"/>
        </w:rPr>
        <w:tab/>
      </w:r>
      <w:r w:rsidR="00FB551C" w:rsidRPr="0034649B">
        <w:rPr>
          <w:b/>
          <w:i/>
          <w:iCs/>
          <w:caps/>
          <w:color w:val="4F81BD"/>
        </w:rPr>
        <w:t>Interstate Resurfacing provides both unique and common circumstances due to site conditions and project type</w:t>
      </w:r>
      <w:r w:rsidR="00FB551C" w:rsidRPr="0034649B">
        <w:rPr>
          <w:b/>
          <w:i/>
          <w:iCs/>
          <w:caps/>
          <w:strike/>
          <w:color w:val="4F81BD"/>
        </w:rPr>
        <w:t>.</w:t>
      </w:r>
      <w:r w:rsidR="00FB551C" w:rsidRPr="0034649B">
        <w:rPr>
          <w:b/>
          <w:i/>
          <w:iCs/>
          <w:caps/>
          <w:color w:val="4F81BD"/>
        </w:rPr>
        <w:t xml:space="preserve">  the folowing notes have been developed   to provide proper spacing for all permanent advance warning signs, project specific warning signs, temporary signage for nightly lane closures throughout the work area to alert drivers of an active work zone.  Should these notes appear to be in conflict with current TDOT standard drawings, pavement drop off notes, or any other guidance, the following notes shall take precedence. these notes shall be added to all interstate resurfacing projects.</w:t>
      </w:r>
    </w:p>
    <w:p w14:paraId="788D1196" w14:textId="77777777" w:rsidR="00FB551C" w:rsidRPr="00FB551C" w:rsidRDefault="00FB551C" w:rsidP="007D1D5D">
      <w:pPr>
        <w:numPr>
          <w:ilvl w:val="0"/>
          <w:numId w:val="41"/>
        </w:numPr>
        <w:ind w:left="450" w:hanging="432"/>
        <w:rPr>
          <w:rFonts w:ascii="Arial" w:eastAsia="Times New Roman" w:hAnsi="Arial" w:cs="Arial"/>
          <w:caps/>
          <w:snapToGrid w:val="0"/>
          <w:color w:val="000000"/>
          <w:kern w:val="16"/>
          <w:sz w:val="14"/>
          <w:szCs w:val="14"/>
        </w:rPr>
      </w:pPr>
      <w:bookmarkStart w:id="30" w:name="_Hlk22896171"/>
      <w:bookmarkStart w:id="31" w:name="_Toc473533340"/>
      <w:r w:rsidRPr="00FB551C">
        <w:rPr>
          <w:rFonts w:ascii="Arial" w:eastAsia="Times New Roman" w:hAnsi="Arial" w:cs="Arial"/>
          <w:caps/>
          <w:snapToGrid w:val="0"/>
          <w:color w:val="000000"/>
          <w:kern w:val="16"/>
          <w:sz w:val="14"/>
          <w:szCs w:val="14"/>
        </w:rPr>
        <w:t xml:space="preserve">All signs shall be placed in pairs on each side of roadway unless conditions do not permit. (Speed Limit Signs excluded.) </w:t>
      </w:r>
    </w:p>
    <w:p w14:paraId="56E88F91" w14:textId="77777777" w:rsidR="00FB551C" w:rsidRPr="00FB551C" w:rsidRDefault="00FB551C" w:rsidP="007D1D5D">
      <w:pPr>
        <w:numPr>
          <w:ilvl w:val="0"/>
          <w:numId w:val="41"/>
        </w:numPr>
        <w:ind w:left="450" w:hanging="432"/>
        <w:rPr>
          <w:rFonts w:ascii="Arial" w:eastAsia="Times New Roman" w:hAnsi="Arial" w:cs="Arial"/>
          <w:iCs/>
          <w:caps/>
          <w:snapToGrid w:val="0"/>
          <w:color w:val="000000"/>
          <w:kern w:val="16"/>
          <w:sz w:val="14"/>
          <w:szCs w:val="14"/>
        </w:rPr>
      </w:pPr>
      <w:r w:rsidRPr="00FB551C">
        <w:rPr>
          <w:rFonts w:ascii="Arial" w:eastAsia="Times New Roman" w:hAnsi="Arial" w:cs="Arial"/>
          <w:iCs/>
          <w:caps/>
          <w:snapToGrid w:val="0"/>
          <w:color w:val="000000"/>
          <w:kern w:val="16"/>
          <w:sz w:val="14"/>
          <w:szCs w:val="14"/>
        </w:rPr>
        <w:t>Signs should be spaced at least 1000 ft. apart wherever possible and never placed closer than 500 ft. see note (5) for on ramp sign spacing.</w:t>
      </w:r>
      <w:bookmarkEnd w:id="30"/>
    </w:p>
    <w:p w14:paraId="32D8930E" w14:textId="77777777" w:rsidR="00FB551C" w:rsidRPr="00FB551C" w:rsidRDefault="00FB551C" w:rsidP="007D1D5D">
      <w:pPr>
        <w:numPr>
          <w:ilvl w:val="0"/>
          <w:numId w:val="41"/>
        </w:numPr>
        <w:ind w:left="450" w:hanging="432"/>
        <w:rPr>
          <w:rFonts w:ascii="Arial" w:eastAsia="Times New Roman" w:hAnsi="Arial" w:cs="Arial"/>
          <w:iCs/>
          <w:caps/>
          <w:snapToGrid w:val="0"/>
          <w:color w:val="000000"/>
          <w:kern w:val="16"/>
          <w:sz w:val="14"/>
          <w:szCs w:val="14"/>
        </w:rPr>
      </w:pPr>
      <w:r w:rsidRPr="00FB551C">
        <w:rPr>
          <w:rFonts w:ascii="Arial" w:eastAsia="Arial" w:hAnsi="Arial" w:cs="Arial"/>
          <w:b/>
          <w:iCs/>
          <w:caps/>
          <w:snapToGrid w:val="0"/>
          <w:sz w:val="14"/>
          <w:szCs w:val="14"/>
        </w:rPr>
        <w:t>Advanced Warning Area:</w:t>
      </w:r>
      <w:r w:rsidRPr="00FB551C">
        <w:rPr>
          <w:rFonts w:ascii="Arial" w:eastAsia="Arial" w:hAnsi="Arial" w:cs="Arial"/>
          <w:iCs/>
          <w:caps/>
          <w:snapToGrid w:val="0"/>
          <w:sz w:val="14"/>
          <w:szCs w:val="14"/>
        </w:rPr>
        <w:t xml:space="preserve"> </w:t>
      </w:r>
      <w:bookmarkStart w:id="32" w:name="_Hlk22819224"/>
      <w:r w:rsidRPr="00FB551C">
        <w:rPr>
          <w:rFonts w:ascii="Arial" w:eastAsia="Arial" w:hAnsi="Arial" w:cs="Arial"/>
          <w:iCs/>
          <w:caps/>
          <w:snapToGrid w:val="0"/>
          <w:sz w:val="14"/>
          <w:szCs w:val="14"/>
        </w:rPr>
        <w:t>The following signs should be permanently installed in the following order</w:t>
      </w:r>
      <w:r w:rsidRPr="00FB551C">
        <w:rPr>
          <w:rFonts w:ascii="Arial" w:eastAsia="Times New Roman" w:hAnsi="Arial" w:cs="Arial"/>
          <w:iCs/>
          <w:caps/>
          <w:snapToGrid w:val="0"/>
          <w:color w:val="000000"/>
          <w:kern w:val="16"/>
          <w:sz w:val="14"/>
          <w:szCs w:val="14"/>
        </w:rPr>
        <w:t xml:space="preserve"> OR as directed by Engineer.</w:t>
      </w:r>
    </w:p>
    <w:bookmarkEnd w:id="32"/>
    <w:p w14:paraId="398E50B6" w14:textId="77777777" w:rsidR="00FB551C" w:rsidRPr="00FB551C" w:rsidRDefault="00FB551C" w:rsidP="007D1D5D">
      <w:pPr>
        <w:numPr>
          <w:ilvl w:val="1"/>
          <w:numId w:val="41"/>
        </w:numPr>
        <w:ind w:left="900" w:hanging="432"/>
        <w:rPr>
          <w:rFonts w:ascii="Arial" w:eastAsia="Arial" w:hAnsi="Arial" w:cs="Arial"/>
          <w:iCs/>
          <w:caps/>
          <w:snapToGrid w:val="0"/>
          <w:sz w:val="14"/>
          <w:szCs w:val="14"/>
        </w:rPr>
      </w:pPr>
      <w:r w:rsidRPr="00FB551C">
        <w:rPr>
          <w:rFonts w:ascii="Arial" w:eastAsia="Arial" w:hAnsi="Arial" w:cs="Arial"/>
          <w:b/>
          <w:iCs/>
          <w:caps/>
          <w:snapToGrid w:val="0"/>
          <w:sz w:val="14"/>
          <w:szCs w:val="14"/>
        </w:rPr>
        <w:t>Road Work Next XX Miles (G20-1):</w:t>
      </w:r>
      <w:r w:rsidRPr="00FB551C">
        <w:rPr>
          <w:rFonts w:ascii="Arial" w:eastAsia="Arial" w:hAnsi="Arial" w:cs="Arial"/>
          <w:iCs/>
          <w:caps/>
          <w:snapToGrid w:val="0"/>
          <w:sz w:val="14"/>
          <w:szCs w:val="14"/>
        </w:rPr>
        <w:t xml:space="preserve"> Should be installed approx. 2 miles In Advance of the start of project limits and shall reflect the distance from this sign location until the terminus of the paving limits. Distance shown should be rounded off to the nearest mile. </w:t>
      </w:r>
    </w:p>
    <w:p w14:paraId="23BB1AAE" w14:textId="77777777" w:rsidR="00FB551C" w:rsidRPr="00FB551C" w:rsidRDefault="00FB551C" w:rsidP="007D1D5D">
      <w:pPr>
        <w:numPr>
          <w:ilvl w:val="1"/>
          <w:numId w:val="41"/>
        </w:numPr>
        <w:ind w:left="900" w:hanging="432"/>
        <w:rPr>
          <w:rFonts w:ascii="Arial" w:eastAsia="Arial" w:hAnsi="Arial" w:cs="Arial"/>
          <w:iCs/>
          <w:caps/>
          <w:snapToGrid w:val="0"/>
          <w:sz w:val="14"/>
          <w:szCs w:val="14"/>
        </w:rPr>
      </w:pPr>
      <w:r w:rsidRPr="00FB551C">
        <w:rPr>
          <w:rFonts w:ascii="Arial" w:eastAsia="Arial" w:hAnsi="Arial" w:cs="Arial"/>
          <w:b/>
          <w:iCs/>
          <w:caps/>
          <w:snapToGrid w:val="0"/>
          <w:sz w:val="14"/>
          <w:szCs w:val="14"/>
        </w:rPr>
        <w:t>WORKERS PRESENT WHEN FLASHING (TN-44)</w:t>
      </w:r>
      <w:r w:rsidRPr="00FB551C">
        <w:rPr>
          <w:rFonts w:ascii="Arial" w:eastAsia="Arial" w:hAnsi="Arial" w:cs="Arial"/>
          <w:iCs/>
          <w:caps/>
          <w:snapToGrid w:val="0"/>
          <w:sz w:val="14"/>
          <w:szCs w:val="14"/>
        </w:rPr>
        <w:t>: Should be installed at suitable location after previous sign.</w:t>
      </w:r>
    </w:p>
    <w:p w14:paraId="5BFB4067" w14:textId="77777777" w:rsidR="00FB551C" w:rsidRPr="00FB551C" w:rsidRDefault="00FB551C" w:rsidP="007D1D5D">
      <w:pPr>
        <w:numPr>
          <w:ilvl w:val="1"/>
          <w:numId w:val="41"/>
        </w:numPr>
        <w:ind w:left="900" w:hanging="432"/>
        <w:rPr>
          <w:rFonts w:ascii="Arial" w:eastAsia="Arial" w:hAnsi="Arial" w:cs="Arial"/>
          <w:iCs/>
          <w:caps/>
          <w:snapToGrid w:val="0"/>
          <w:sz w:val="14"/>
          <w:szCs w:val="14"/>
        </w:rPr>
      </w:pPr>
      <w:r w:rsidRPr="00FB551C">
        <w:rPr>
          <w:rFonts w:ascii="Arial" w:eastAsia="Arial" w:hAnsi="Arial" w:cs="Arial"/>
          <w:b/>
          <w:iCs/>
          <w:caps/>
          <w:snapToGrid w:val="0"/>
          <w:sz w:val="14"/>
          <w:szCs w:val="14"/>
        </w:rPr>
        <w:t>Road Work Ahead 1 mi. (W20-1):</w:t>
      </w:r>
      <w:r w:rsidRPr="00FB551C">
        <w:rPr>
          <w:rFonts w:ascii="Arial" w:eastAsia="Arial" w:hAnsi="Arial" w:cs="Arial"/>
          <w:iCs/>
          <w:caps/>
          <w:snapToGrid w:val="0"/>
          <w:sz w:val="14"/>
          <w:szCs w:val="14"/>
        </w:rPr>
        <w:t xml:space="preserve"> </w:t>
      </w:r>
      <w:bookmarkStart w:id="33" w:name="_Hlk22817665"/>
      <w:r w:rsidRPr="00FB551C">
        <w:rPr>
          <w:rFonts w:ascii="Arial" w:eastAsia="Arial" w:hAnsi="Arial" w:cs="Arial"/>
          <w:iCs/>
          <w:caps/>
          <w:snapToGrid w:val="0"/>
          <w:sz w:val="14"/>
          <w:szCs w:val="14"/>
        </w:rPr>
        <w:t xml:space="preserve">Should be installed </w:t>
      </w:r>
      <w:bookmarkEnd w:id="33"/>
      <w:r w:rsidRPr="00FB551C">
        <w:rPr>
          <w:rFonts w:ascii="Arial" w:eastAsia="Arial" w:hAnsi="Arial" w:cs="Arial"/>
          <w:iCs/>
          <w:caps/>
          <w:snapToGrid w:val="0"/>
          <w:sz w:val="14"/>
          <w:szCs w:val="14"/>
        </w:rPr>
        <w:t xml:space="preserve">approx. 6500 ft. In Advance of the start of project limits. (Additional distance to allow for proper taper and buffer to be provided ahead of paving limits.) </w:t>
      </w:r>
    </w:p>
    <w:p w14:paraId="50E29C4A" w14:textId="77777777" w:rsidR="00FB551C" w:rsidRPr="00FB551C" w:rsidRDefault="00FB551C" w:rsidP="007D1D5D">
      <w:pPr>
        <w:numPr>
          <w:ilvl w:val="1"/>
          <w:numId w:val="41"/>
        </w:numPr>
        <w:ind w:left="900" w:hanging="432"/>
        <w:rPr>
          <w:rFonts w:ascii="Arial" w:eastAsia="Arial" w:hAnsi="Arial" w:cs="Arial"/>
          <w:iCs/>
          <w:caps/>
          <w:snapToGrid w:val="0"/>
          <w:sz w:val="14"/>
          <w:szCs w:val="14"/>
        </w:rPr>
      </w:pPr>
      <w:r w:rsidRPr="00FB551C">
        <w:rPr>
          <w:rFonts w:ascii="Arial" w:eastAsia="Arial" w:hAnsi="Arial" w:cs="Arial"/>
          <w:b/>
          <w:iCs/>
          <w:caps/>
          <w:snapToGrid w:val="0"/>
          <w:sz w:val="14"/>
          <w:szCs w:val="14"/>
        </w:rPr>
        <w:t>Uneven Lanes (W8-11)</w:t>
      </w:r>
      <w:r w:rsidRPr="00FB551C">
        <w:rPr>
          <w:rFonts w:ascii="Arial" w:eastAsia="Arial" w:hAnsi="Arial" w:cs="Arial"/>
          <w:iCs/>
          <w:caps/>
          <w:snapToGrid w:val="0"/>
          <w:sz w:val="14"/>
          <w:szCs w:val="14"/>
        </w:rPr>
        <w:t xml:space="preserve">: Should be installed Approx. 1000 ft. From Previous Sign. sign Shall be covered until conditions WARRANT and Also to be installed at 1 miLE increments </w:t>
      </w:r>
      <w:commentRangeStart w:id="34"/>
      <w:commentRangeStart w:id="35"/>
      <w:r w:rsidRPr="00FB551C">
        <w:rPr>
          <w:rFonts w:ascii="Arial" w:eastAsia="Arial" w:hAnsi="Arial" w:cs="Arial"/>
          <w:iCs/>
          <w:caps/>
          <w:snapToGrid w:val="0"/>
          <w:sz w:val="14"/>
          <w:szCs w:val="14"/>
        </w:rPr>
        <w:t>through</w:t>
      </w:r>
      <w:commentRangeEnd w:id="34"/>
      <w:r w:rsidR="00634348">
        <w:rPr>
          <w:rStyle w:val="CommentReference"/>
        </w:rPr>
        <w:commentReference w:id="34"/>
      </w:r>
      <w:commentRangeEnd w:id="35"/>
      <w:r w:rsidR="00584DA9">
        <w:rPr>
          <w:rStyle w:val="CommentReference"/>
        </w:rPr>
        <w:commentReference w:id="35"/>
      </w:r>
      <w:r w:rsidRPr="00FB551C">
        <w:rPr>
          <w:rFonts w:ascii="Arial" w:eastAsia="Arial" w:hAnsi="Arial" w:cs="Arial"/>
          <w:iCs/>
          <w:caps/>
          <w:snapToGrid w:val="0"/>
          <w:sz w:val="14"/>
          <w:szCs w:val="14"/>
        </w:rPr>
        <w:t xml:space="preserve"> project.</w:t>
      </w:r>
    </w:p>
    <w:p w14:paraId="209299CD" w14:textId="77777777" w:rsidR="00FB551C" w:rsidRPr="00FB551C" w:rsidRDefault="00FB551C" w:rsidP="007D1D5D">
      <w:pPr>
        <w:numPr>
          <w:ilvl w:val="1"/>
          <w:numId w:val="41"/>
        </w:numPr>
        <w:ind w:left="900" w:hanging="432"/>
        <w:rPr>
          <w:rFonts w:ascii="Arial" w:eastAsia="Arial" w:hAnsi="Arial" w:cs="Arial"/>
          <w:iCs/>
          <w:caps/>
          <w:snapToGrid w:val="0"/>
          <w:sz w:val="14"/>
          <w:szCs w:val="14"/>
        </w:rPr>
      </w:pPr>
      <w:r w:rsidRPr="00FB551C">
        <w:rPr>
          <w:rFonts w:ascii="Arial" w:eastAsia="Arial" w:hAnsi="Arial" w:cs="Arial"/>
          <w:b/>
          <w:iCs/>
          <w:caps/>
          <w:snapToGrid w:val="0"/>
          <w:sz w:val="14"/>
          <w:szCs w:val="14"/>
        </w:rPr>
        <w:t>Grooved Pavement with Motorcycle Plaque Sign</w:t>
      </w:r>
      <w:r w:rsidRPr="00FB551C">
        <w:rPr>
          <w:rFonts w:ascii="Arial" w:eastAsia="Arial" w:hAnsi="Arial" w:cs="Arial"/>
          <w:iCs/>
          <w:caps/>
          <w:snapToGrid w:val="0"/>
          <w:sz w:val="14"/>
          <w:szCs w:val="14"/>
        </w:rPr>
        <w:t xml:space="preserve"> </w:t>
      </w:r>
      <w:r w:rsidRPr="00FB551C">
        <w:rPr>
          <w:rFonts w:ascii="Arial" w:eastAsia="Arial" w:hAnsi="Arial" w:cs="Arial"/>
          <w:b/>
          <w:iCs/>
          <w:caps/>
          <w:snapToGrid w:val="0"/>
          <w:sz w:val="14"/>
          <w:szCs w:val="14"/>
        </w:rPr>
        <w:t xml:space="preserve">(W8-15 and W8-15P (do not use TDOT TN-64)): </w:t>
      </w:r>
      <w:r w:rsidRPr="00FB551C">
        <w:rPr>
          <w:rFonts w:ascii="Arial" w:eastAsia="Arial" w:hAnsi="Arial" w:cs="Arial"/>
          <w:iCs/>
          <w:caps/>
          <w:snapToGrid w:val="0"/>
          <w:sz w:val="14"/>
          <w:szCs w:val="14"/>
        </w:rPr>
        <w:t>Should be installed</w:t>
      </w:r>
      <w:r w:rsidRPr="00FB551C">
        <w:rPr>
          <w:rFonts w:ascii="Arial" w:eastAsia="Arial" w:hAnsi="Arial" w:cs="Arial"/>
          <w:b/>
          <w:iCs/>
          <w:caps/>
          <w:snapToGrid w:val="0"/>
          <w:sz w:val="14"/>
          <w:szCs w:val="14"/>
        </w:rPr>
        <w:t xml:space="preserve"> </w:t>
      </w:r>
      <w:r w:rsidRPr="00FB551C">
        <w:rPr>
          <w:rFonts w:ascii="Arial" w:eastAsia="Arial" w:hAnsi="Arial" w:cs="Arial"/>
          <w:iCs/>
          <w:caps/>
          <w:snapToGrid w:val="0"/>
          <w:sz w:val="14"/>
          <w:szCs w:val="14"/>
        </w:rPr>
        <w:t>Approx. 1000 ft from previous sign- Shall be covered until conditions warrant and also be installed at 1 miLE increments throughout the project.</w:t>
      </w:r>
    </w:p>
    <w:p w14:paraId="33231BEC" w14:textId="77777777" w:rsidR="00FB551C" w:rsidRPr="00FB551C" w:rsidRDefault="00FB551C" w:rsidP="007D1D5D">
      <w:pPr>
        <w:numPr>
          <w:ilvl w:val="1"/>
          <w:numId w:val="41"/>
        </w:numPr>
        <w:ind w:left="900" w:hanging="432"/>
        <w:rPr>
          <w:rFonts w:ascii="Arial" w:eastAsia="Arial" w:hAnsi="Arial" w:cs="Arial"/>
          <w:iCs/>
          <w:caps/>
          <w:snapToGrid w:val="0"/>
          <w:sz w:val="14"/>
          <w:szCs w:val="14"/>
        </w:rPr>
      </w:pPr>
      <w:r w:rsidRPr="00FB551C">
        <w:rPr>
          <w:rFonts w:ascii="Arial" w:eastAsia="Arial" w:hAnsi="Arial" w:cs="Arial"/>
          <w:b/>
          <w:iCs/>
          <w:caps/>
          <w:snapToGrid w:val="0"/>
          <w:sz w:val="14"/>
          <w:szCs w:val="14"/>
        </w:rPr>
        <w:t>Shoulder Drop Off (W8-17 or W8-17P):</w:t>
      </w:r>
      <w:r w:rsidRPr="00FB551C">
        <w:rPr>
          <w:rFonts w:ascii="Arial" w:eastAsia="Arial" w:hAnsi="Arial" w:cs="Arial"/>
          <w:iCs/>
          <w:caps/>
          <w:snapToGrid w:val="0"/>
          <w:sz w:val="14"/>
          <w:szCs w:val="14"/>
        </w:rPr>
        <w:t xml:space="preserve"> this sign should be instllaed when shoulder drop off greater than 2.75”. Should be installed</w:t>
      </w:r>
      <w:r w:rsidRPr="00FB551C">
        <w:rPr>
          <w:rFonts w:ascii="Arial" w:eastAsia="Arial" w:hAnsi="Arial" w:cs="Arial"/>
          <w:b/>
          <w:iCs/>
          <w:caps/>
          <w:snapToGrid w:val="0"/>
          <w:sz w:val="14"/>
          <w:szCs w:val="14"/>
        </w:rPr>
        <w:t xml:space="preserve"> </w:t>
      </w:r>
      <w:r w:rsidRPr="00FB551C">
        <w:rPr>
          <w:rFonts w:ascii="Arial" w:eastAsia="Arial" w:hAnsi="Arial" w:cs="Arial"/>
          <w:iCs/>
          <w:caps/>
          <w:snapToGrid w:val="0"/>
          <w:sz w:val="14"/>
          <w:szCs w:val="14"/>
        </w:rPr>
        <w:t xml:space="preserve">Approx. 2000 ft. from previous sign. Shall be covered until conditions warrant and also be installed at 1 miLE increments throughout the project.  </w:t>
      </w:r>
    </w:p>
    <w:p w14:paraId="64F30D64" w14:textId="77777777" w:rsidR="00FB551C" w:rsidRPr="00FB551C" w:rsidRDefault="00FB551C" w:rsidP="007D1D5D">
      <w:pPr>
        <w:numPr>
          <w:ilvl w:val="1"/>
          <w:numId w:val="41"/>
        </w:numPr>
        <w:ind w:left="900" w:hanging="432"/>
        <w:rPr>
          <w:rFonts w:ascii="Arial" w:eastAsia="Arial" w:hAnsi="Arial" w:cs="Arial"/>
          <w:iCs/>
          <w:caps/>
          <w:snapToGrid w:val="0"/>
          <w:sz w:val="14"/>
          <w:szCs w:val="14"/>
        </w:rPr>
      </w:pPr>
      <w:r w:rsidRPr="00FB551C">
        <w:rPr>
          <w:rFonts w:ascii="Arial" w:eastAsia="Arial" w:hAnsi="Arial" w:cs="Arial"/>
          <w:b/>
          <w:iCs/>
          <w:caps/>
          <w:snapToGrid w:val="0"/>
          <w:sz w:val="14"/>
          <w:szCs w:val="14"/>
        </w:rPr>
        <w:t>SPEED LIMIT SIGNS (R2-1):</w:t>
      </w:r>
      <w:r w:rsidRPr="00FB551C">
        <w:rPr>
          <w:rFonts w:ascii="Arial" w:eastAsia="Arial" w:hAnsi="Arial" w:cs="Arial"/>
          <w:iCs/>
          <w:caps/>
          <w:snapToGrid w:val="0"/>
          <w:sz w:val="14"/>
          <w:szCs w:val="14"/>
        </w:rPr>
        <w:t xml:space="preserve"> Construction speed limit signs should be positioned within the advanced warning area, between 2500-1250 ft. from the start of project limits. Subsequent speed limit signs should be installed after each entrance ramp and placed at increments no greater than 2 miles apart throughout the project. </w:t>
      </w:r>
    </w:p>
    <w:p w14:paraId="5B559B4E" w14:textId="77777777" w:rsidR="00FB551C" w:rsidRPr="00FB551C" w:rsidRDefault="00FB551C" w:rsidP="007D1D5D">
      <w:pPr>
        <w:numPr>
          <w:ilvl w:val="0"/>
          <w:numId w:val="41"/>
        </w:numPr>
        <w:ind w:left="540" w:hanging="450"/>
        <w:rPr>
          <w:rFonts w:ascii="Arial" w:eastAsia="Arial" w:hAnsi="Arial" w:cs="Arial"/>
          <w:iCs/>
          <w:caps/>
          <w:snapToGrid w:val="0"/>
          <w:sz w:val="14"/>
          <w:szCs w:val="14"/>
        </w:rPr>
      </w:pPr>
      <w:r w:rsidRPr="00FB551C">
        <w:rPr>
          <w:rFonts w:ascii="Arial" w:eastAsia="Arial" w:hAnsi="Arial" w:cs="Arial"/>
          <w:b/>
          <w:iCs/>
          <w:caps/>
          <w:snapToGrid w:val="0"/>
          <w:sz w:val="14"/>
          <w:szCs w:val="14"/>
        </w:rPr>
        <w:t>Nightly Lane Closures:</w:t>
      </w:r>
      <w:r w:rsidRPr="00FB551C">
        <w:rPr>
          <w:rFonts w:ascii="Arial" w:eastAsia="Arial" w:hAnsi="Arial" w:cs="Arial"/>
          <w:iCs/>
          <w:caps/>
          <w:snapToGrid w:val="0"/>
          <w:sz w:val="14"/>
          <w:szCs w:val="14"/>
        </w:rPr>
        <w:t xml:space="preserve"> </w:t>
      </w:r>
      <w:bookmarkStart w:id="36" w:name="_Hlk22818898"/>
      <w:r w:rsidRPr="00FB551C">
        <w:rPr>
          <w:rFonts w:ascii="Arial" w:eastAsia="Arial" w:hAnsi="Arial" w:cs="Arial"/>
          <w:iCs/>
          <w:caps/>
          <w:snapToGrid w:val="0"/>
          <w:sz w:val="14"/>
          <w:szCs w:val="14"/>
        </w:rPr>
        <w:t xml:space="preserve">Signs shall be placed </w:t>
      </w:r>
      <w:bookmarkEnd w:id="36"/>
      <w:r w:rsidRPr="00FB551C">
        <w:rPr>
          <w:rFonts w:ascii="Arial" w:eastAsia="Arial" w:hAnsi="Arial" w:cs="Arial"/>
          <w:iCs/>
          <w:caps/>
          <w:snapToGrid w:val="0"/>
          <w:sz w:val="14"/>
          <w:szCs w:val="14"/>
        </w:rPr>
        <w:t xml:space="preserve">in the following order prior to working hours and removed upon completion of work activity. </w:t>
      </w:r>
    </w:p>
    <w:p w14:paraId="7E33E157" w14:textId="77777777" w:rsidR="00FB551C" w:rsidRPr="00FB551C" w:rsidRDefault="00FB551C" w:rsidP="007D1D5D">
      <w:pPr>
        <w:numPr>
          <w:ilvl w:val="1"/>
          <w:numId w:val="41"/>
        </w:numPr>
        <w:tabs>
          <w:tab w:val="left" w:pos="900"/>
        </w:tabs>
        <w:ind w:left="900"/>
        <w:rPr>
          <w:rFonts w:ascii="Arial" w:eastAsia="Arial" w:hAnsi="Arial" w:cs="Arial"/>
          <w:iCs/>
          <w:caps/>
          <w:snapToGrid w:val="0"/>
          <w:sz w:val="14"/>
          <w:szCs w:val="14"/>
        </w:rPr>
      </w:pPr>
      <w:r w:rsidRPr="00FB551C">
        <w:rPr>
          <w:rFonts w:ascii="Arial" w:eastAsia="Arial" w:hAnsi="Arial" w:cs="Arial"/>
          <w:b/>
          <w:iCs/>
          <w:caps/>
          <w:snapToGrid w:val="0"/>
          <w:sz w:val="14"/>
          <w:szCs w:val="14"/>
        </w:rPr>
        <w:t>Road Work Ahead 1mi (W20-1):</w:t>
      </w:r>
      <w:r w:rsidRPr="00FB551C">
        <w:rPr>
          <w:rFonts w:ascii="Arial" w:eastAsia="Arial" w:hAnsi="Arial" w:cs="Arial"/>
          <w:iCs/>
          <w:caps/>
          <w:snapToGrid w:val="0"/>
          <w:sz w:val="14"/>
          <w:szCs w:val="14"/>
        </w:rPr>
        <w:t xml:space="preserve"> Signs shall be placed 1</w:t>
      </w:r>
      <w:r w:rsidR="007D1D5D">
        <w:rPr>
          <w:rFonts w:ascii="Arial" w:eastAsia="Arial" w:hAnsi="Arial" w:cs="Arial"/>
          <w:iCs/>
          <w:caps/>
          <w:snapToGrid w:val="0"/>
          <w:sz w:val="14"/>
          <w:szCs w:val="14"/>
        </w:rPr>
        <w:t xml:space="preserve"> </w:t>
      </w:r>
      <w:r w:rsidRPr="00FB551C">
        <w:rPr>
          <w:rFonts w:ascii="Arial" w:eastAsia="Arial" w:hAnsi="Arial" w:cs="Arial"/>
          <w:iCs/>
          <w:caps/>
          <w:snapToGrid w:val="0"/>
          <w:sz w:val="14"/>
          <w:szCs w:val="14"/>
        </w:rPr>
        <w:t>mi.</w:t>
      </w:r>
      <w:r w:rsidR="007D1D5D">
        <w:rPr>
          <w:rFonts w:ascii="Arial" w:eastAsia="Arial" w:hAnsi="Arial" w:cs="Arial"/>
          <w:iCs/>
          <w:caps/>
          <w:snapToGrid w:val="0"/>
          <w:sz w:val="14"/>
          <w:szCs w:val="14"/>
        </w:rPr>
        <w:t xml:space="preserve"> </w:t>
      </w:r>
      <w:r w:rsidRPr="00FB551C">
        <w:rPr>
          <w:rFonts w:ascii="Arial" w:eastAsia="Arial" w:hAnsi="Arial" w:cs="Arial"/>
          <w:iCs/>
          <w:caps/>
          <w:snapToGrid w:val="0"/>
          <w:sz w:val="14"/>
          <w:szCs w:val="14"/>
        </w:rPr>
        <w:t xml:space="preserve">from start of taper. Sign may not be required when lane closure occurs at start of project limits due to previously installed advanced warning signage. </w:t>
      </w:r>
    </w:p>
    <w:p w14:paraId="2758B6ED" w14:textId="77777777" w:rsidR="00FB551C" w:rsidRPr="00FB551C" w:rsidRDefault="00FB551C" w:rsidP="007D1D5D">
      <w:pPr>
        <w:numPr>
          <w:ilvl w:val="1"/>
          <w:numId w:val="41"/>
        </w:numPr>
        <w:ind w:left="900"/>
        <w:rPr>
          <w:rFonts w:ascii="Arial" w:eastAsia="Arial" w:hAnsi="Arial" w:cs="Arial"/>
          <w:iCs/>
          <w:caps/>
          <w:snapToGrid w:val="0"/>
          <w:sz w:val="14"/>
          <w:szCs w:val="14"/>
        </w:rPr>
      </w:pPr>
      <w:r w:rsidRPr="00FB551C">
        <w:rPr>
          <w:rFonts w:ascii="Arial" w:eastAsia="Arial" w:hAnsi="Arial" w:cs="Arial"/>
          <w:b/>
          <w:iCs/>
          <w:caps/>
          <w:snapToGrid w:val="0"/>
          <w:sz w:val="14"/>
          <w:szCs w:val="14"/>
        </w:rPr>
        <w:t>Fresh Oil Sign (W2</w:t>
      </w:r>
      <w:r w:rsidR="00B97119">
        <w:rPr>
          <w:rFonts w:ascii="Arial" w:eastAsia="Arial" w:hAnsi="Arial" w:cs="Arial"/>
          <w:b/>
          <w:iCs/>
          <w:caps/>
          <w:snapToGrid w:val="0"/>
          <w:sz w:val="14"/>
          <w:szCs w:val="14"/>
        </w:rPr>
        <w:t>1-2</w:t>
      </w:r>
      <w:r w:rsidRPr="00FB551C">
        <w:rPr>
          <w:rFonts w:ascii="Arial" w:eastAsia="Arial" w:hAnsi="Arial" w:cs="Arial"/>
          <w:b/>
          <w:iCs/>
          <w:caps/>
          <w:snapToGrid w:val="0"/>
          <w:sz w:val="14"/>
          <w:szCs w:val="14"/>
        </w:rPr>
        <w:t>):</w:t>
      </w:r>
      <w:r w:rsidRPr="00FB551C">
        <w:rPr>
          <w:rFonts w:ascii="Arial" w:eastAsia="Arial" w:hAnsi="Arial" w:cs="Arial"/>
          <w:iCs/>
          <w:caps/>
          <w:snapToGrid w:val="0"/>
          <w:sz w:val="14"/>
          <w:szCs w:val="14"/>
        </w:rPr>
        <w:t xml:space="preserve"> Signs shall be placed approx. 1000 ft. ahead of previous sign and all on ramps within active work area when work conditions warrant.  </w:t>
      </w:r>
    </w:p>
    <w:p w14:paraId="116E605E" w14:textId="77777777" w:rsidR="00FB551C" w:rsidRPr="00FB551C" w:rsidRDefault="00FB551C" w:rsidP="007D1D5D">
      <w:pPr>
        <w:numPr>
          <w:ilvl w:val="1"/>
          <w:numId w:val="41"/>
        </w:numPr>
        <w:ind w:left="900"/>
        <w:rPr>
          <w:rFonts w:ascii="Arial" w:eastAsia="Arial" w:hAnsi="Arial" w:cs="Arial"/>
          <w:iCs/>
          <w:caps/>
          <w:snapToGrid w:val="0"/>
          <w:sz w:val="14"/>
          <w:szCs w:val="14"/>
        </w:rPr>
      </w:pPr>
      <w:r w:rsidRPr="00FB551C">
        <w:rPr>
          <w:rFonts w:ascii="Arial" w:eastAsia="Arial" w:hAnsi="Arial" w:cs="Arial"/>
          <w:b/>
          <w:iCs/>
          <w:caps/>
          <w:snapToGrid w:val="0"/>
          <w:sz w:val="14"/>
          <w:szCs w:val="14"/>
        </w:rPr>
        <w:t>Right/Left Lane Closed ½ mi (W20-5R(L)):</w:t>
      </w:r>
      <w:r w:rsidRPr="00FB551C">
        <w:rPr>
          <w:rFonts w:ascii="Arial" w:eastAsia="Arial" w:hAnsi="Arial" w:cs="Arial"/>
          <w:iCs/>
          <w:caps/>
          <w:snapToGrid w:val="0"/>
          <w:sz w:val="14"/>
          <w:szCs w:val="14"/>
        </w:rPr>
        <w:t xml:space="preserve"> Signs shall be placed approx. 2600 ft. prior to start of taper.  </w:t>
      </w:r>
    </w:p>
    <w:p w14:paraId="5273A773" w14:textId="77777777" w:rsidR="00FB551C" w:rsidRPr="00FB551C" w:rsidRDefault="00FB551C" w:rsidP="007D1D5D">
      <w:pPr>
        <w:numPr>
          <w:ilvl w:val="1"/>
          <w:numId w:val="41"/>
        </w:numPr>
        <w:spacing w:after="200" w:line="276" w:lineRule="auto"/>
        <w:ind w:left="900"/>
        <w:jc w:val="both"/>
        <w:rPr>
          <w:rFonts w:ascii="Arial" w:eastAsia="Arial" w:hAnsi="Arial" w:cs="Arial"/>
          <w:iCs/>
          <w:caps/>
          <w:snapToGrid w:val="0"/>
          <w:sz w:val="14"/>
          <w:szCs w:val="14"/>
        </w:rPr>
      </w:pPr>
      <w:r w:rsidRPr="00FB551C">
        <w:rPr>
          <w:rFonts w:ascii="Arial" w:eastAsia="Arial" w:hAnsi="Arial" w:cs="Arial"/>
          <w:b/>
          <w:iCs/>
          <w:caps/>
          <w:snapToGrid w:val="0"/>
          <w:sz w:val="14"/>
          <w:szCs w:val="14"/>
        </w:rPr>
        <w:t>Right/Left Lane Closed 1500ft (W</w:t>
      </w:r>
      <w:r w:rsidR="00B97119">
        <w:rPr>
          <w:rFonts w:ascii="Arial" w:eastAsia="Arial" w:hAnsi="Arial" w:cs="Arial"/>
          <w:b/>
          <w:iCs/>
          <w:caps/>
          <w:snapToGrid w:val="0"/>
          <w:sz w:val="14"/>
          <w:szCs w:val="14"/>
        </w:rPr>
        <w:t>20-5</w:t>
      </w:r>
      <w:r w:rsidRPr="00FB551C">
        <w:rPr>
          <w:rFonts w:ascii="Arial" w:eastAsia="Arial" w:hAnsi="Arial" w:cs="Arial"/>
          <w:b/>
          <w:iCs/>
          <w:caps/>
          <w:snapToGrid w:val="0"/>
          <w:sz w:val="14"/>
          <w:szCs w:val="14"/>
        </w:rPr>
        <w:t>R (L)):</w:t>
      </w:r>
      <w:r w:rsidRPr="00FB551C">
        <w:rPr>
          <w:rFonts w:ascii="Arial" w:eastAsia="Arial" w:hAnsi="Arial" w:cs="Arial"/>
          <w:iCs/>
          <w:caps/>
          <w:snapToGrid w:val="0"/>
          <w:sz w:val="14"/>
          <w:szCs w:val="14"/>
        </w:rPr>
        <w:t xml:space="preserve"> Signs shall be placed approx. 1100 ft. from previous sign.  </w:t>
      </w:r>
    </w:p>
    <w:p w14:paraId="39EBD48C" w14:textId="77777777" w:rsidR="00FB551C" w:rsidRPr="00FB551C" w:rsidRDefault="00FB551C" w:rsidP="00B948FC">
      <w:pPr>
        <w:numPr>
          <w:ilvl w:val="1"/>
          <w:numId w:val="41"/>
        </w:numPr>
        <w:ind w:left="900"/>
        <w:rPr>
          <w:rFonts w:ascii="Arial" w:eastAsia="Arial" w:hAnsi="Arial" w:cs="Arial"/>
          <w:iCs/>
          <w:caps/>
          <w:snapToGrid w:val="0"/>
          <w:sz w:val="14"/>
          <w:szCs w:val="14"/>
        </w:rPr>
      </w:pPr>
      <w:r w:rsidRPr="00FB551C">
        <w:rPr>
          <w:rFonts w:ascii="Arial" w:eastAsia="Arial" w:hAnsi="Arial" w:cs="Arial"/>
          <w:b/>
          <w:iCs/>
          <w:caps/>
          <w:snapToGrid w:val="0"/>
          <w:sz w:val="14"/>
          <w:szCs w:val="14"/>
        </w:rPr>
        <w:t xml:space="preserve">Lane Closed Symbol (W4-2R(L)): </w:t>
      </w:r>
      <w:r w:rsidRPr="00FB551C">
        <w:rPr>
          <w:rFonts w:ascii="Arial" w:eastAsia="Arial" w:hAnsi="Arial" w:cs="Arial"/>
          <w:iCs/>
          <w:caps/>
          <w:snapToGrid w:val="0"/>
          <w:sz w:val="14"/>
          <w:szCs w:val="14"/>
        </w:rPr>
        <w:t xml:space="preserve">Signs shall be placed 1000ft in advance of beginning of taper. </w:t>
      </w:r>
    </w:p>
    <w:p w14:paraId="2745DCAC" w14:textId="77777777" w:rsidR="00FB551C" w:rsidRPr="00FB551C" w:rsidRDefault="00FB551C" w:rsidP="00B948FC">
      <w:pPr>
        <w:numPr>
          <w:ilvl w:val="1"/>
          <w:numId w:val="41"/>
        </w:numPr>
        <w:ind w:left="900"/>
        <w:rPr>
          <w:rFonts w:ascii="Arial" w:eastAsia="Arial" w:hAnsi="Arial" w:cs="Arial"/>
          <w:iCs/>
          <w:caps/>
          <w:snapToGrid w:val="0"/>
          <w:sz w:val="14"/>
          <w:szCs w:val="14"/>
        </w:rPr>
      </w:pPr>
      <w:r w:rsidRPr="00FB551C">
        <w:rPr>
          <w:rFonts w:ascii="Arial" w:eastAsia="Arial" w:hAnsi="Arial" w:cs="Arial"/>
          <w:iCs/>
          <w:caps/>
          <w:snapToGrid w:val="0"/>
          <w:sz w:val="14"/>
          <w:szCs w:val="14"/>
        </w:rPr>
        <w:t xml:space="preserve">Arrow Boards shal be placed in accordance with the work zone standard drawing during lane closures.  </w:t>
      </w:r>
    </w:p>
    <w:p w14:paraId="3E2F75D8" w14:textId="77777777" w:rsidR="00FB551C" w:rsidRPr="00FB551C" w:rsidRDefault="00FB551C" w:rsidP="00B948FC">
      <w:pPr>
        <w:numPr>
          <w:ilvl w:val="0"/>
          <w:numId w:val="41"/>
        </w:numPr>
        <w:ind w:left="450" w:hanging="450"/>
        <w:rPr>
          <w:rFonts w:ascii="Arial" w:eastAsia="Arial" w:hAnsi="Arial" w:cs="Arial"/>
          <w:iCs/>
          <w:caps/>
          <w:snapToGrid w:val="0"/>
          <w:sz w:val="14"/>
          <w:szCs w:val="14"/>
        </w:rPr>
      </w:pPr>
      <w:r w:rsidRPr="00FB551C">
        <w:rPr>
          <w:rFonts w:ascii="Arial" w:eastAsia="Arial" w:hAnsi="Arial" w:cs="Arial"/>
          <w:b/>
          <w:iCs/>
          <w:caps/>
          <w:snapToGrid w:val="0"/>
          <w:sz w:val="14"/>
          <w:szCs w:val="14"/>
        </w:rPr>
        <w:t>On-Ramps:</w:t>
      </w:r>
      <w:r w:rsidRPr="00FB551C">
        <w:rPr>
          <w:rFonts w:ascii="Arial" w:eastAsia="Arial" w:hAnsi="Arial" w:cs="Arial"/>
          <w:iCs/>
          <w:caps/>
          <w:snapToGrid w:val="0"/>
          <w:sz w:val="14"/>
          <w:szCs w:val="14"/>
        </w:rPr>
        <w:t xml:space="preserve"> THE FOLLOWING SIGNS SHOULD BE PERMANENTLY INSTALLED IN THE FOLLOWING ORDER OR AS DIRECTED BY ENGINEER. Signs should not be installed whithin acceleration / merging area. </w:t>
      </w:r>
    </w:p>
    <w:p w14:paraId="3DC8C49F" w14:textId="77777777" w:rsidR="00FB551C" w:rsidRPr="00FB551C" w:rsidRDefault="00FB551C" w:rsidP="00B948FC">
      <w:pPr>
        <w:numPr>
          <w:ilvl w:val="1"/>
          <w:numId w:val="41"/>
        </w:numPr>
        <w:ind w:left="900"/>
        <w:rPr>
          <w:rFonts w:ascii="Arial" w:eastAsia="Arial" w:hAnsi="Arial" w:cs="Arial"/>
          <w:iCs/>
          <w:caps/>
          <w:snapToGrid w:val="0"/>
          <w:sz w:val="14"/>
          <w:szCs w:val="14"/>
        </w:rPr>
      </w:pPr>
      <w:r w:rsidRPr="00FB551C">
        <w:rPr>
          <w:rFonts w:ascii="Arial" w:eastAsia="Arial" w:hAnsi="Arial" w:cs="Arial"/>
          <w:b/>
          <w:iCs/>
          <w:caps/>
          <w:snapToGrid w:val="0"/>
          <w:sz w:val="14"/>
          <w:szCs w:val="14"/>
        </w:rPr>
        <w:t>Road Work Ahead (W20-1):</w:t>
      </w:r>
      <w:r w:rsidRPr="00FB551C">
        <w:rPr>
          <w:rFonts w:ascii="Arial" w:eastAsia="Arial" w:hAnsi="Arial" w:cs="Arial"/>
          <w:iCs/>
          <w:caps/>
          <w:snapToGrid w:val="0"/>
          <w:sz w:val="14"/>
          <w:szCs w:val="14"/>
        </w:rPr>
        <w:t xml:space="preserve"> SIGNS SHOULD BE PERMANENTLY INSTALLED at the entrance or beginning of on ramp. </w:t>
      </w:r>
    </w:p>
    <w:p w14:paraId="5A2BE9D7" w14:textId="77777777" w:rsidR="00FB551C" w:rsidRPr="00FB551C" w:rsidRDefault="00FB551C" w:rsidP="00B948FC">
      <w:pPr>
        <w:numPr>
          <w:ilvl w:val="1"/>
          <w:numId w:val="41"/>
        </w:numPr>
        <w:ind w:left="900"/>
        <w:rPr>
          <w:rFonts w:ascii="Arial" w:eastAsia="Arial" w:hAnsi="Arial" w:cs="Arial"/>
          <w:iCs/>
          <w:caps/>
          <w:snapToGrid w:val="0"/>
          <w:sz w:val="14"/>
          <w:szCs w:val="14"/>
        </w:rPr>
      </w:pPr>
      <w:r w:rsidRPr="00FB551C">
        <w:rPr>
          <w:rFonts w:ascii="Arial" w:eastAsia="Arial" w:hAnsi="Arial" w:cs="Arial"/>
          <w:b/>
          <w:iCs/>
          <w:caps/>
          <w:snapToGrid w:val="0"/>
          <w:sz w:val="14"/>
          <w:szCs w:val="14"/>
        </w:rPr>
        <w:t>Uneven Lanes (W8-11):</w:t>
      </w:r>
      <w:r w:rsidRPr="00FB551C">
        <w:rPr>
          <w:rFonts w:ascii="Arial" w:eastAsia="Arial" w:hAnsi="Arial" w:cs="Arial"/>
          <w:iCs/>
          <w:caps/>
          <w:snapToGrid w:val="0"/>
          <w:sz w:val="14"/>
          <w:szCs w:val="14"/>
        </w:rPr>
        <w:t xml:space="preserve"> SIGNS SHOULD BE PERMANENTLY INSTALLED Approx. 500 ft. from previous sign - Shall be covered until conditions warrant.  </w:t>
      </w:r>
    </w:p>
    <w:p w14:paraId="61B6D464" w14:textId="77777777" w:rsidR="00FB551C" w:rsidRPr="00FB551C" w:rsidRDefault="00FB551C" w:rsidP="00B948FC">
      <w:pPr>
        <w:numPr>
          <w:ilvl w:val="1"/>
          <w:numId w:val="41"/>
        </w:numPr>
        <w:ind w:left="900"/>
        <w:rPr>
          <w:rFonts w:ascii="Arial" w:eastAsia="Arial" w:hAnsi="Arial" w:cs="Arial"/>
          <w:iCs/>
          <w:caps/>
          <w:snapToGrid w:val="0"/>
          <w:sz w:val="14"/>
          <w:szCs w:val="14"/>
        </w:rPr>
      </w:pPr>
      <w:r w:rsidRPr="00FB551C">
        <w:rPr>
          <w:rFonts w:ascii="Arial" w:eastAsia="Arial" w:hAnsi="Arial" w:cs="Arial"/>
          <w:b/>
          <w:iCs/>
          <w:caps/>
          <w:snapToGrid w:val="0"/>
          <w:sz w:val="14"/>
          <w:szCs w:val="14"/>
        </w:rPr>
        <w:t>Grooved Pavement with Motorcycle Plaque Sign</w:t>
      </w:r>
      <w:r w:rsidRPr="00FB551C">
        <w:rPr>
          <w:rFonts w:ascii="Arial" w:eastAsia="Arial" w:hAnsi="Arial" w:cs="Arial"/>
          <w:iCs/>
          <w:caps/>
          <w:snapToGrid w:val="0"/>
          <w:sz w:val="14"/>
          <w:szCs w:val="14"/>
        </w:rPr>
        <w:t xml:space="preserve"> </w:t>
      </w:r>
      <w:r w:rsidRPr="00FB551C">
        <w:rPr>
          <w:rFonts w:ascii="Arial" w:eastAsia="Arial" w:hAnsi="Arial" w:cs="Arial"/>
          <w:b/>
          <w:iCs/>
          <w:caps/>
          <w:snapToGrid w:val="0"/>
          <w:sz w:val="14"/>
          <w:szCs w:val="14"/>
        </w:rPr>
        <w:t xml:space="preserve">(W8-15 and W8-15P (do not use TDOT TN-64)): </w:t>
      </w:r>
      <w:r w:rsidRPr="00FB551C">
        <w:rPr>
          <w:rFonts w:ascii="Arial" w:eastAsia="Arial" w:hAnsi="Arial" w:cs="Arial"/>
          <w:iCs/>
          <w:caps/>
          <w:snapToGrid w:val="0"/>
          <w:sz w:val="14"/>
          <w:szCs w:val="14"/>
        </w:rPr>
        <w:t xml:space="preserve"> SIGNS SHOULD BE PERMANENTLY INSTALLED APPROX. 500 ft. from previous sign - Shall be covered until conditions warrant.  </w:t>
      </w:r>
    </w:p>
    <w:p w14:paraId="3DFEE0C3" w14:textId="77777777" w:rsidR="00FB551C" w:rsidRPr="00FB551C" w:rsidRDefault="00FB551C" w:rsidP="00B948FC">
      <w:pPr>
        <w:numPr>
          <w:ilvl w:val="1"/>
          <w:numId w:val="41"/>
        </w:numPr>
        <w:ind w:left="900"/>
        <w:rPr>
          <w:rFonts w:ascii="Arial" w:eastAsia="Arial" w:hAnsi="Arial" w:cs="Arial"/>
          <w:iCs/>
          <w:caps/>
          <w:snapToGrid w:val="0"/>
          <w:sz w:val="14"/>
          <w:szCs w:val="14"/>
        </w:rPr>
      </w:pPr>
      <w:r w:rsidRPr="00FB551C">
        <w:rPr>
          <w:rFonts w:ascii="Arial" w:eastAsia="Arial" w:hAnsi="Arial" w:cs="Arial"/>
          <w:b/>
          <w:iCs/>
          <w:caps/>
          <w:snapToGrid w:val="0"/>
          <w:sz w:val="14"/>
          <w:szCs w:val="14"/>
        </w:rPr>
        <w:t>Shoulder Drop Off (W8-17 or W8-17P):</w:t>
      </w:r>
      <w:r w:rsidRPr="00FB551C">
        <w:rPr>
          <w:rFonts w:ascii="Arial" w:eastAsia="Arial" w:hAnsi="Arial" w:cs="Arial"/>
          <w:iCs/>
          <w:caps/>
          <w:snapToGrid w:val="0"/>
          <w:sz w:val="14"/>
          <w:szCs w:val="14"/>
        </w:rPr>
        <w:t xml:space="preserve"> this sign should be installed when shoulder drop off greater than 2.75”. SIGNS SHOULD BE INSTALLED Approx. 500 ft. from previous sign - shall remain covered until conditions warrant.</w:t>
      </w:r>
    </w:p>
    <w:p w14:paraId="760169E9" w14:textId="77777777" w:rsidR="00FB551C" w:rsidRPr="00FB551C" w:rsidRDefault="00FB551C" w:rsidP="00B948FC">
      <w:pPr>
        <w:numPr>
          <w:ilvl w:val="1"/>
          <w:numId w:val="41"/>
        </w:numPr>
        <w:ind w:left="900"/>
        <w:rPr>
          <w:rFonts w:ascii="Arial" w:eastAsia="Arial" w:hAnsi="Arial" w:cs="Arial"/>
          <w:iCs/>
          <w:caps/>
          <w:snapToGrid w:val="0"/>
          <w:sz w:val="14"/>
          <w:szCs w:val="14"/>
        </w:rPr>
      </w:pPr>
      <w:r w:rsidRPr="00FB551C">
        <w:rPr>
          <w:rFonts w:ascii="Arial" w:eastAsia="Arial" w:hAnsi="Arial" w:cs="Arial"/>
          <w:iCs/>
          <w:caps/>
          <w:snapToGrid w:val="0"/>
          <w:sz w:val="14"/>
          <w:szCs w:val="14"/>
        </w:rPr>
        <w:lastRenderedPageBreak/>
        <w:t xml:space="preserve">If on ramp length does not allow for placement of any signs prior to merge area, sign spacing may be reduced to 300 ft. or be located on interstate immediately following on ramp taper. Whenever possible, signs concerning a change in pavement condition should be located prior to that condition.  </w:t>
      </w:r>
    </w:p>
    <w:p w14:paraId="2F48FE04" w14:textId="77777777" w:rsidR="00FB551C" w:rsidRPr="00FB551C" w:rsidRDefault="00FB551C" w:rsidP="00B948FC">
      <w:pPr>
        <w:numPr>
          <w:ilvl w:val="0"/>
          <w:numId w:val="41"/>
        </w:numPr>
        <w:ind w:left="450" w:hanging="450"/>
        <w:rPr>
          <w:rFonts w:ascii="Arial" w:eastAsia="Arial" w:hAnsi="Arial" w:cs="Arial"/>
          <w:iCs/>
          <w:caps/>
          <w:snapToGrid w:val="0"/>
          <w:sz w:val="14"/>
          <w:szCs w:val="14"/>
        </w:rPr>
      </w:pPr>
      <w:r w:rsidRPr="00FB551C">
        <w:rPr>
          <w:rFonts w:ascii="Arial" w:eastAsia="Arial" w:hAnsi="Arial" w:cs="Arial"/>
          <w:b/>
          <w:iCs/>
          <w:caps/>
          <w:snapToGrid w:val="0"/>
          <w:sz w:val="14"/>
          <w:szCs w:val="14"/>
        </w:rPr>
        <w:t xml:space="preserve">End Road Work: </w:t>
      </w:r>
      <w:r w:rsidRPr="00FB551C">
        <w:rPr>
          <w:rFonts w:ascii="Arial" w:eastAsia="Arial" w:hAnsi="Arial" w:cs="Arial"/>
          <w:iCs/>
          <w:caps/>
          <w:snapToGrid w:val="0"/>
          <w:sz w:val="14"/>
          <w:szCs w:val="14"/>
        </w:rPr>
        <w:t>The following sign</w:t>
      </w:r>
      <w:r w:rsidRPr="00FB551C">
        <w:rPr>
          <w:rFonts w:ascii="Arial" w:eastAsia="Arial" w:hAnsi="Arial" w:cs="Arial"/>
          <w:b/>
          <w:iCs/>
          <w:caps/>
          <w:snapToGrid w:val="0"/>
          <w:sz w:val="14"/>
          <w:szCs w:val="14"/>
        </w:rPr>
        <w:t xml:space="preserve"> </w:t>
      </w:r>
      <w:r w:rsidRPr="00FB551C">
        <w:rPr>
          <w:rFonts w:ascii="Arial" w:eastAsia="Arial" w:hAnsi="Arial" w:cs="Arial"/>
          <w:iCs/>
          <w:caps/>
          <w:snapToGrid w:val="0"/>
          <w:sz w:val="14"/>
          <w:szCs w:val="14"/>
        </w:rPr>
        <w:t xml:space="preserve">shall be </w:t>
      </w:r>
      <w:r w:rsidR="00BB1065">
        <w:rPr>
          <w:rFonts w:ascii="Arial" w:eastAsia="Arial" w:hAnsi="Arial" w:cs="Arial"/>
          <w:iCs/>
          <w:caps/>
          <w:snapToGrid w:val="0"/>
          <w:sz w:val="14"/>
          <w:szCs w:val="14"/>
        </w:rPr>
        <w:t xml:space="preserve">permanently </w:t>
      </w:r>
      <w:r w:rsidRPr="00FB551C">
        <w:rPr>
          <w:rFonts w:ascii="Arial" w:eastAsia="Arial" w:hAnsi="Arial" w:cs="Arial"/>
          <w:iCs/>
          <w:caps/>
          <w:snapToGrid w:val="0"/>
          <w:sz w:val="14"/>
          <w:szCs w:val="14"/>
        </w:rPr>
        <w:t xml:space="preserve">installed. </w:t>
      </w:r>
    </w:p>
    <w:p w14:paraId="1E45A85C" w14:textId="77777777" w:rsidR="00A77484" w:rsidRPr="00FB551C" w:rsidRDefault="00B948FC" w:rsidP="00B948FC">
      <w:pPr>
        <w:pStyle w:val="V8NotesBody"/>
        <w:numPr>
          <w:ilvl w:val="0"/>
          <w:numId w:val="0"/>
        </w:numPr>
        <w:ind w:left="900" w:hanging="360"/>
      </w:pPr>
      <w:r w:rsidRPr="00B948FC">
        <w:rPr>
          <w:rFonts w:eastAsia="Arial"/>
          <w:iCs/>
          <w:caps/>
          <w:color w:val="auto"/>
        </w:rPr>
        <w:t>A</w:t>
      </w:r>
      <w:r>
        <w:rPr>
          <w:rFonts w:eastAsia="Arial"/>
          <w:b/>
          <w:iCs/>
          <w:caps/>
          <w:color w:val="auto"/>
        </w:rPr>
        <w:t>.</w:t>
      </w:r>
      <w:r>
        <w:rPr>
          <w:rFonts w:eastAsia="Arial"/>
          <w:b/>
          <w:iCs/>
          <w:caps/>
          <w:color w:val="auto"/>
        </w:rPr>
        <w:tab/>
      </w:r>
      <w:r w:rsidR="00FB551C" w:rsidRPr="00FB551C">
        <w:rPr>
          <w:rFonts w:eastAsia="Arial"/>
          <w:b/>
          <w:iCs/>
          <w:caps/>
          <w:color w:val="auto"/>
        </w:rPr>
        <w:t>End Road Work (G20-2):</w:t>
      </w:r>
      <w:r w:rsidR="00FB551C" w:rsidRPr="00FB551C">
        <w:rPr>
          <w:rFonts w:eastAsia="Arial"/>
          <w:iCs/>
          <w:caps/>
          <w:color w:val="auto"/>
        </w:rPr>
        <w:t xml:space="preserve"> This sign should be installed</w:t>
      </w:r>
      <w:r w:rsidR="00FB551C" w:rsidRPr="00FB551C">
        <w:rPr>
          <w:rFonts w:eastAsia="Arial"/>
          <w:b/>
          <w:iCs/>
          <w:caps/>
          <w:color w:val="auto"/>
        </w:rPr>
        <w:t xml:space="preserve"> </w:t>
      </w:r>
      <w:r w:rsidR="00FB551C" w:rsidRPr="00FB551C">
        <w:rPr>
          <w:rFonts w:eastAsia="Arial"/>
          <w:iCs/>
          <w:caps/>
          <w:color w:val="auto"/>
        </w:rPr>
        <w:t>approx. 500 ft. past project limits and on all off ramps within project limits.</w:t>
      </w:r>
    </w:p>
    <w:p w14:paraId="7158A125" w14:textId="77777777" w:rsidR="00800C60" w:rsidRDefault="00800C60" w:rsidP="00BA528C">
      <w:pPr>
        <w:pStyle w:val="V8NotesBody"/>
        <w:numPr>
          <w:ilvl w:val="0"/>
          <w:numId w:val="0"/>
        </w:numPr>
        <w:rPr>
          <w:ins w:id="37" w:author="Andrew Wisniewski" w:date="2020-03-05T14:31:00Z"/>
          <w:b/>
          <w:color w:val="4F81BD" w:themeColor="accent1"/>
        </w:rPr>
      </w:pPr>
    </w:p>
    <w:p w14:paraId="702AEC78" w14:textId="77777777" w:rsidR="006746D1" w:rsidRPr="00796BCB" w:rsidRDefault="00542C2A" w:rsidP="00BA528C">
      <w:pPr>
        <w:pStyle w:val="V8NotesBody"/>
        <w:numPr>
          <w:ilvl w:val="0"/>
          <w:numId w:val="0"/>
        </w:numPr>
        <w:rPr>
          <w:b/>
          <w:color w:val="4F81BD" w:themeColor="accent1"/>
        </w:rPr>
      </w:pPr>
      <w:r>
        <w:rPr>
          <w:b/>
          <w:color w:val="4F81BD" w:themeColor="accent1"/>
        </w:rPr>
        <w:t>9-</w:t>
      </w:r>
      <w:r w:rsidR="000F49C4" w:rsidRPr="00796BCB">
        <w:rPr>
          <w:b/>
          <w:color w:val="4F81BD" w:themeColor="accent1"/>
        </w:rPr>
        <w:t>175.00</w:t>
      </w:r>
      <w:r w:rsidR="000F49C4" w:rsidRPr="00796BCB">
        <w:rPr>
          <w:b/>
          <w:color w:val="4F81BD" w:themeColor="accent1"/>
        </w:rPr>
        <w:tab/>
      </w:r>
    </w:p>
    <w:p w14:paraId="39BEA451" w14:textId="77777777" w:rsidR="000F49C4" w:rsidRPr="006746D1" w:rsidRDefault="000F49C4" w:rsidP="00FE78F3">
      <w:pPr>
        <w:pStyle w:val="Heading1"/>
      </w:pPr>
      <w:r w:rsidRPr="006746D1">
        <w:t>LIGHTING</w:t>
      </w:r>
      <w:bookmarkEnd w:id="31"/>
    </w:p>
    <w:p w14:paraId="61B2807B" w14:textId="77777777" w:rsidR="00091AC0" w:rsidRPr="00CF18C2" w:rsidRDefault="00091AC0" w:rsidP="007F4717">
      <w:pPr>
        <w:pStyle w:val="V8NotesBody"/>
        <w:numPr>
          <w:ilvl w:val="0"/>
          <w:numId w:val="16"/>
        </w:numPr>
        <w:ind w:left="432" w:hanging="432"/>
      </w:pPr>
      <w:r w:rsidRPr="00CF18C2">
        <w:t xml:space="preserve">INSTALLATION AND MATERIALS SHALL COMPLY WITH SECTIONS 714 AND 917 OF THE TENNESSEE DEPARTMENT OF TRANSPORTATION STANDARD SPECIFICATIONS FOR ROAD AND BRIDGE CONSTRUCTION DATED </w:t>
      </w:r>
      <w:r w:rsidR="00701176" w:rsidRPr="00CF18C2">
        <w:t>JANUARY 1, 2015</w:t>
      </w:r>
      <w:r w:rsidRPr="00CF18C2">
        <w:t xml:space="preserve"> AND WITH THE LATEST REVISIONS TO THE NATIONAL ELECTRIC CODE, NFPA 70.</w:t>
      </w:r>
    </w:p>
    <w:p w14:paraId="17F7CC59" w14:textId="77777777" w:rsidR="00091AC0" w:rsidRPr="00CF18C2" w:rsidRDefault="00091AC0" w:rsidP="007F4717">
      <w:pPr>
        <w:pStyle w:val="V8NotesBody"/>
        <w:ind w:left="432" w:hanging="432"/>
      </w:pPr>
      <w:r w:rsidRPr="00CF18C2">
        <w:t>ALL WIRING SHALL BE CONCEALED UNDERGROUND IN 2-INCH SCHEDULE 40 PVC RIGID CONDUIT.</w:t>
      </w:r>
    </w:p>
    <w:p w14:paraId="186727C2" w14:textId="77777777" w:rsidR="00091AC0" w:rsidRPr="00CF18C2" w:rsidRDefault="00091AC0" w:rsidP="007F4717">
      <w:pPr>
        <w:pStyle w:val="V8NotesBody"/>
        <w:ind w:left="432" w:hanging="432"/>
      </w:pPr>
      <w:r w:rsidRPr="00CF18C2">
        <w:t>THE GROUND WIRE SHALL BE RUN INSIDE CONDUIT WITHIN STRUCTURES, SHALL BE COLORED GREEN AND HAVE THW INSULATION.</w:t>
      </w:r>
    </w:p>
    <w:p w14:paraId="486D0482" w14:textId="77777777" w:rsidR="00091AC0" w:rsidRPr="00CF18C2" w:rsidRDefault="00091AC0" w:rsidP="007F4717">
      <w:pPr>
        <w:pStyle w:val="V8NotesBody"/>
        <w:ind w:left="432" w:hanging="432"/>
      </w:pPr>
      <w:r w:rsidRPr="00CF18C2">
        <w:t>EXISTING FOUNDATIONS TO BE REMOVED A MINIMUM OF SIX INCHES BELOW GRADE.</w:t>
      </w:r>
    </w:p>
    <w:p w14:paraId="1952D090" w14:textId="77777777" w:rsidR="00091AC0" w:rsidRPr="00CF18C2" w:rsidRDefault="00091AC0" w:rsidP="007F4717">
      <w:pPr>
        <w:pStyle w:val="V8NotesBody"/>
        <w:ind w:left="432" w:hanging="432"/>
      </w:pPr>
      <w:r w:rsidRPr="00CF18C2">
        <w:t>ALL INCIDENTAL EQUIPMENT AND MATERIAL REQUIRED FOR THE SUCCESSFUL EXECUTION OF THIS WORK SHALL BE FURNISHED IN 714 ITEMS WHETHER SPECIFICALLY NOTED OR NOT.</w:t>
      </w:r>
    </w:p>
    <w:p w14:paraId="1917D5EB" w14:textId="77777777" w:rsidR="00091AC0" w:rsidRPr="00CF18C2" w:rsidRDefault="00091AC0" w:rsidP="007F4717">
      <w:pPr>
        <w:pStyle w:val="V8NotesBody"/>
        <w:ind w:left="432" w:hanging="432"/>
      </w:pPr>
      <w:r w:rsidRPr="00CF18C2">
        <w:t>LIGHT STANDARDS SHALL BE ROUND TAPERED POLES.  LENGTH SHALL BE DETERMINED BY REQUIRED MOUNTING HEIGHT.</w:t>
      </w:r>
    </w:p>
    <w:p w14:paraId="4276554A" w14:textId="77777777" w:rsidR="00091AC0" w:rsidRPr="00CF18C2" w:rsidRDefault="00091AC0" w:rsidP="007F4717">
      <w:pPr>
        <w:pStyle w:val="V8NotesBody"/>
        <w:ind w:left="432" w:hanging="432"/>
      </w:pPr>
      <w:r w:rsidRPr="00CF18C2">
        <w:t>STANDARDS SHALL BE DESIGNED IN ACCORDANCE WITH THE REQUIREMENTS OF THE LATEST EDITION OF THE STANDARD SPECIFICATIONS FOR STRUCTURAL SUPPORT FOR HIGHWAY SIGNS, LUMINARIES AND TRAFFIC SIGNALS PUBLISHED BY THE AMERICAN ASSOCIATION OF STATE HIGHWAY AND TRANSPORTATION OFFICIALS.</w:t>
      </w:r>
    </w:p>
    <w:p w14:paraId="50B2C535" w14:textId="77777777" w:rsidR="00091AC0" w:rsidRPr="00CF18C2" w:rsidRDefault="00091AC0" w:rsidP="007F4717">
      <w:pPr>
        <w:pStyle w:val="V8NotesBody"/>
        <w:ind w:left="432" w:hanging="432"/>
      </w:pPr>
      <w:r w:rsidRPr="00CF18C2">
        <w:t>STANDARDS SHALL BE DESIGNED FOR 80-MPH WIND PRESSURE AND SHALL SUPPORT A 62-POUND LUMINAIRE ON A 15-FOOT ARM.</w:t>
      </w:r>
    </w:p>
    <w:p w14:paraId="75446D79" w14:textId="77777777" w:rsidR="00091AC0" w:rsidRPr="00CF18C2" w:rsidRDefault="00091AC0" w:rsidP="007F4717">
      <w:pPr>
        <w:pStyle w:val="V8NotesBody"/>
        <w:ind w:left="432" w:hanging="432"/>
      </w:pPr>
      <w:r w:rsidRPr="00CF18C2">
        <w:t>ALL NEW ROADWAY LIGHT STANDARDS SHALL BE MOUNTED ON BASES WITH ACCESS DOOR.  TRANSFORMER BASES SHALL MEET AASHTO SPECIFICATIONS AND HAVE FHWA APPROVAL.  STANDARDS SHALL BE ALUMINUM WITH TRANSFORMER BASES.</w:t>
      </w:r>
    </w:p>
    <w:p w14:paraId="5D28B863" w14:textId="77777777" w:rsidR="00091AC0" w:rsidRPr="00CF18C2" w:rsidRDefault="00091AC0" w:rsidP="007F4717">
      <w:pPr>
        <w:pStyle w:val="V8NotesBody"/>
        <w:ind w:left="432" w:hanging="432"/>
      </w:pPr>
      <w:r w:rsidRPr="00CF18C2">
        <w:t>BRACKET ARMS SHALL BE ROUND TAPERED TRUSS TYPE WITH STRAP MOUNTING AND LENGTHS AS SCHEDULED.</w:t>
      </w:r>
    </w:p>
    <w:p w14:paraId="7E368A7F" w14:textId="77777777" w:rsidR="00091AC0" w:rsidRPr="00CF18C2" w:rsidRDefault="00091AC0" w:rsidP="007F4717">
      <w:pPr>
        <w:pStyle w:val="V8NotesBody"/>
        <w:ind w:left="432" w:hanging="432"/>
      </w:pPr>
      <w:r w:rsidRPr="00CF18C2">
        <w:t>BRACKET ARM UPSWEEP SHALL BE THE SAME FOR ALL LIGHT STANDARDS OF THE SAME TYPE.</w:t>
      </w:r>
    </w:p>
    <w:p w14:paraId="0D6C36DB" w14:textId="77777777" w:rsidR="00231A4B" w:rsidRPr="00796BCB" w:rsidRDefault="00542C2A" w:rsidP="00A607EA">
      <w:pPr>
        <w:pStyle w:val="V8NotesBody"/>
        <w:numPr>
          <w:ilvl w:val="0"/>
          <w:numId w:val="0"/>
        </w:numPr>
        <w:ind w:left="461" w:hanging="461"/>
        <w:rPr>
          <w:b/>
          <w:color w:val="4F81BD" w:themeColor="accent1"/>
        </w:rPr>
      </w:pPr>
      <w:bookmarkStart w:id="38" w:name="_Toc473533341"/>
      <w:r>
        <w:rPr>
          <w:b/>
          <w:color w:val="4F81BD" w:themeColor="accent1"/>
        </w:rPr>
        <w:t>9-</w:t>
      </w:r>
      <w:r w:rsidR="000F49C4" w:rsidRPr="00796BCB">
        <w:rPr>
          <w:b/>
          <w:color w:val="4F81BD" w:themeColor="accent1"/>
        </w:rPr>
        <w:t>180.00</w:t>
      </w:r>
      <w:r w:rsidR="000F49C4" w:rsidRPr="00796BCB">
        <w:rPr>
          <w:b/>
          <w:color w:val="4F81BD" w:themeColor="accent1"/>
        </w:rPr>
        <w:tab/>
      </w:r>
    </w:p>
    <w:p w14:paraId="0B8127D5" w14:textId="77777777" w:rsidR="00D85604" w:rsidRPr="00231A4B" w:rsidRDefault="000F49C4" w:rsidP="00FE78F3">
      <w:pPr>
        <w:pStyle w:val="Heading1"/>
      </w:pPr>
      <w:r w:rsidRPr="00231A4B">
        <w:t>EROSION PREVENTION AND SEDIMENT CONTROL</w:t>
      </w:r>
      <w:bookmarkEnd w:id="38"/>
    </w:p>
    <w:p w14:paraId="74E1D9A9" w14:textId="77777777" w:rsidR="00231A4B" w:rsidRPr="00231A4B" w:rsidRDefault="00542C2A" w:rsidP="00A607EA">
      <w:pPr>
        <w:pStyle w:val="V8NotesBody"/>
        <w:numPr>
          <w:ilvl w:val="0"/>
          <w:numId w:val="0"/>
        </w:numPr>
        <w:ind w:left="461" w:hanging="461"/>
        <w:rPr>
          <w:b/>
          <w:color w:val="1F497D" w:themeColor="text2"/>
        </w:rPr>
      </w:pPr>
      <w:bookmarkStart w:id="39" w:name="_Toc473533342"/>
      <w:r>
        <w:rPr>
          <w:b/>
          <w:color w:val="4F81BD" w:themeColor="accent1"/>
        </w:rPr>
        <w:t>9-</w:t>
      </w:r>
      <w:r w:rsidR="007D499B" w:rsidRPr="00796BCB">
        <w:rPr>
          <w:b/>
          <w:color w:val="4F81BD" w:themeColor="accent1"/>
        </w:rPr>
        <w:t>180.01</w:t>
      </w:r>
      <w:r w:rsidR="007D499B" w:rsidRPr="00231A4B">
        <w:rPr>
          <w:b/>
          <w:color w:val="1F497D" w:themeColor="text2"/>
        </w:rPr>
        <w:tab/>
      </w:r>
    </w:p>
    <w:p w14:paraId="17682CF2" w14:textId="77777777" w:rsidR="007D499B" w:rsidRPr="00231A4B" w:rsidRDefault="007D499B" w:rsidP="0084209F">
      <w:pPr>
        <w:pStyle w:val="Heading2"/>
      </w:pPr>
      <w:r w:rsidRPr="00231A4B">
        <w:t>DISTURBED AREA</w:t>
      </w:r>
      <w:bookmarkEnd w:id="39"/>
    </w:p>
    <w:p w14:paraId="1290FFD5" w14:textId="77777777" w:rsidR="00655B02" w:rsidRPr="0062799E" w:rsidRDefault="00091AC0" w:rsidP="00FE78F3">
      <w:pPr>
        <w:pStyle w:val="V8NotesBody"/>
        <w:numPr>
          <w:ilvl w:val="0"/>
          <w:numId w:val="0"/>
        </w:numPr>
        <w:ind w:left="720" w:hanging="720"/>
        <w:rPr>
          <w:b/>
          <w:color w:val="4F81BD" w:themeColor="accent1"/>
        </w:rPr>
      </w:pPr>
      <w:r w:rsidRPr="00796BCB">
        <w:rPr>
          <w:b/>
          <w:color w:val="4F81BD" w:themeColor="accent1"/>
        </w:rPr>
        <w:t>NOTE:</w:t>
      </w:r>
      <w:r w:rsidR="00FE78F3" w:rsidRPr="00796BCB">
        <w:rPr>
          <w:b/>
          <w:color w:val="4F81BD" w:themeColor="accent1"/>
        </w:rPr>
        <w:tab/>
      </w:r>
      <w:r w:rsidR="0062799E" w:rsidRPr="0062799E">
        <w:rPr>
          <w:b/>
          <w:color w:val="4F81BD" w:themeColor="accent1"/>
        </w:rPr>
        <w:t>NOTES (1-5) SHALL BE ADDED TO THE PLANS FOR ALL PROJECTS, EXCLUDING RESURFACING PROJECTS, REQUIRING LESS THAN 1 ACRE OF TOTAL DISTURBED AREA, FOR WHICH AN NPDES PERMIT IS NOT REQUIRED. ONLY NOTE (1) SHOULD BE ADDED TO ALL RESURFACING PLANS.</w:t>
      </w:r>
    </w:p>
    <w:p w14:paraId="5FB33F88" w14:textId="77777777" w:rsidR="00BE663D" w:rsidRPr="00CF18C2" w:rsidRDefault="00BE663D" w:rsidP="007F4717">
      <w:pPr>
        <w:pStyle w:val="V8NotesBody"/>
        <w:numPr>
          <w:ilvl w:val="0"/>
          <w:numId w:val="17"/>
        </w:numPr>
        <w:ind w:left="432" w:hanging="432"/>
      </w:pPr>
      <w:r w:rsidRPr="00CF18C2">
        <w:t xml:space="preserve">IF DISTURBED ACREAGE </w:t>
      </w:r>
      <w:r w:rsidR="00BF4805" w:rsidRPr="00CF18C2">
        <w:t>IS EQUAL TO</w:t>
      </w:r>
      <w:r w:rsidRPr="00CF18C2">
        <w:t xml:space="preserve"> ONE ACRE</w:t>
      </w:r>
      <w:r w:rsidR="00BF4805" w:rsidRPr="00CF18C2">
        <w:t xml:space="preserve"> OR MORE</w:t>
      </w:r>
      <w:r w:rsidRPr="00CF18C2">
        <w:t>, PLEASE CONTACT TDOT ENVIRONMENTAL DIVISION, PERMITS SECTION AS SOON AS POSSIBLE BECAUSE AN NPDES PERMIT WILL BE REQUIRED.</w:t>
      </w:r>
    </w:p>
    <w:p w14:paraId="7A99243C" w14:textId="77777777" w:rsidR="00091AC0" w:rsidRPr="00CF18C2" w:rsidRDefault="00091AC0" w:rsidP="007F4717">
      <w:pPr>
        <w:pStyle w:val="V8NotesBody"/>
        <w:ind w:left="432" w:hanging="432"/>
      </w:pPr>
      <w:r w:rsidRPr="00CF18C2">
        <w:t>AREAS TO BE UNDISTURBED SHALL BE CLEARLY MARKED IN THE FIELD BEFORE CONSTRUCTION ACTIVITIES BEGIN.</w:t>
      </w:r>
    </w:p>
    <w:p w14:paraId="60101E36" w14:textId="77777777" w:rsidR="00091AC0" w:rsidRPr="00CF18C2" w:rsidRDefault="00091AC0" w:rsidP="007F4717">
      <w:pPr>
        <w:pStyle w:val="V8NotesBody"/>
        <w:ind w:left="432" w:hanging="432"/>
      </w:pPr>
      <w:r w:rsidRPr="00CF18C2">
        <w:t xml:space="preserve">UNLESS OTHERWISE NOTED IN THE PLANS, THE CONTRACTOR SHALL NOT CLEAR/DISTURB ANY AREA BEYOND 15 FEET FROM SLOPE LINES. </w:t>
      </w:r>
    </w:p>
    <w:p w14:paraId="6563E6BD" w14:textId="77777777" w:rsidR="00091AC0" w:rsidRPr="00590C56" w:rsidRDefault="00091AC0" w:rsidP="007F4717">
      <w:pPr>
        <w:pStyle w:val="V8NotesBody"/>
        <w:ind w:left="432" w:hanging="432"/>
      </w:pPr>
      <w:r w:rsidRPr="00590C56">
        <w:t>PRE-CONSTRUCTION VEGETATIVE GROUND COVER SHALL NOT BE DESTROYED, REMOVED OR DISTURBED (I.E. CLEARING AND GRUBBING INITIATED) MORE THAN 1</w:t>
      </w:r>
      <w:r w:rsidR="0053612B" w:rsidRPr="00590C56">
        <w:t>4</w:t>
      </w:r>
      <w:r w:rsidRPr="00590C56">
        <w:t xml:space="preserve"> CALENDAR DAYS PRIOR TO GRADING OR EARTH MOVING ACTIVITIES UNLESS THE AREA IS MULCHED, SEEDED WITH MULCH, OR OTHER TEMPORARY COVER IS APPLIED.</w:t>
      </w:r>
    </w:p>
    <w:p w14:paraId="4497DACB" w14:textId="77777777" w:rsidR="00091AC0" w:rsidRPr="00CF18C2" w:rsidRDefault="00091AC0" w:rsidP="007F4717">
      <w:pPr>
        <w:pStyle w:val="V8NotesBody"/>
        <w:ind w:left="432" w:hanging="432"/>
      </w:pPr>
      <w:r w:rsidRPr="00CF18C2">
        <w:t>CLEARING, GRUBBING, AND OTHER DISTURBANCE TO RIPARIAN VEGETATION SHALL BE LIMITED TO THE MINIMUM NECESSARY FOR SLOPE CONSTRUCTION AND EQUIPMENT OPERATIONS. EXISTING VEGETATION, INCLUDING STREAM AND WETLAND BUFFERS (UNLESS PERMITTED), SHOULD BE PRESERVED TO THE MAXIMUM EXTENT POSSIBLE. UNNECESSARY VEGETATION REMOVAL IS PROHIBITED.</w:t>
      </w:r>
    </w:p>
    <w:p w14:paraId="10B17A70" w14:textId="77777777" w:rsidR="00231A4B" w:rsidRPr="00796BCB" w:rsidRDefault="00542C2A" w:rsidP="00A607EA">
      <w:pPr>
        <w:pStyle w:val="V8NotesBody"/>
        <w:numPr>
          <w:ilvl w:val="0"/>
          <w:numId w:val="0"/>
        </w:numPr>
        <w:ind w:left="461" w:hanging="461"/>
        <w:rPr>
          <w:b/>
          <w:color w:val="4F81BD" w:themeColor="accent1"/>
        </w:rPr>
      </w:pPr>
      <w:bookmarkStart w:id="40" w:name="_Toc473533343"/>
      <w:r>
        <w:rPr>
          <w:b/>
          <w:color w:val="4F81BD" w:themeColor="accent1"/>
        </w:rPr>
        <w:t>9-</w:t>
      </w:r>
      <w:r w:rsidR="000F49C4" w:rsidRPr="00796BCB">
        <w:rPr>
          <w:b/>
          <w:color w:val="4F81BD" w:themeColor="accent1"/>
        </w:rPr>
        <w:t>180.02</w:t>
      </w:r>
      <w:r w:rsidR="000F49C4" w:rsidRPr="00796BCB">
        <w:rPr>
          <w:b/>
          <w:color w:val="4F81BD" w:themeColor="accent1"/>
        </w:rPr>
        <w:tab/>
      </w:r>
    </w:p>
    <w:p w14:paraId="03B2C241" w14:textId="77777777" w:rsidR="000F49C4" w:rsidRPr="00231A4B" w:rsidRDefault="000F49C4" w:rsidP="0084209F">
      <w:pPr>
        <w:pStyle w:val="Heading2"/>
      </w:pPr>
      <w:r w:rsidRPr="00231A4B">
        <w:t>SEDIMENT CONTROL</w:t>
      </w:r>
      <w:bookmarkEnd w:id="40"/>
    </w:p>
    <w:p w14:paraId="7BD2E77D" w14:textId="77777777" w:rsidR="00655B02" w:rsidRPr="00F20881" w:rsidRDefault="00091AC0" w:rsidP="0084209F">
      <w:pPr>
        <w:pStyle w:val="V8NotesBody"/>
        <w:numPr>
          <w:ilvl w:val="0"/>
          <w:numId w:val="0"/>
        </w:numPr>
        <w:ind w:left="720" w:hanging="720"/>
        <w:rPr>
          <w:b/>
          <w:color w:val="4F81BD" w:themeColor="accent1"/>
        </w:rPr>
      </w:pPr>
      <w:r w:rsidRPr="00796BCB">
        <w:rPr>
          <w:b/>
          <w:color w:val="4F81BD" w:themeColor="accent1"/>
        </w:rPr>
        <w:t xml:space="preserve">NOTE: </w:t>
      </w:r>
      <w:r w:rsidR="00231A4B" w:rsidRPr="00796BCB">
        <w:rPr>
          <w:b/>
          <w:color w:val="4F81BD" w:themeColor="accent1"/>
        </w:rPr>
        <w:tab/>
      </w:r>
      <w:r w:rsidR="00F20881" w:rsidRPr="00F20881">
        <w:rPr>
          <w:b/>
          <w:color w:val="4F81BD" w:themeColor="accent1"/>
        </w:rPr>
        <w:t>NOTES (6-10) SHALL BE ADDED TO THE PLANS FOR ALL PROJECTS, EXCLUDING RESURFACING PLANS, REQUIRING LESS THAN 1 ACRE OF TOTAL DISTURBED AREA, FOR WHICH AN NPDES PERMIT IS NOT REQUIRED. ONLY NOTE (6) &amp; (8) SHOULD BE ADDED TO ALL RESURFACING PLANS.</w:t>
      </w:r>
    </w:p>
    <w:p w14:paraId="6507A93C" w14:textId="77777777" w:rsidR="00BE663D" w:rsidRPr="00CF18C2" w:rsidRDefault="00091AC0" w:rsidP="007F4717">
      <w:pPr>
        <w:pStyle w:val="V8NotesBody"/>
        <w:ind w:left="432" w:hanging="432"/>
      </w:pPr>
      <w:r w:rsidRPr="00CF18C2">
        <w:t xml:space="preserve">EPSC MEASURES </w:t>
      </w:r>
      <w:r w:rsidR="00BE663D" w:rsidRPr="00CF18C2">
        <w:t>SHALL BE INSTALLED AND FUNCTIONAL PRIOR TO ANY EARTH MOVING OPERATIONS, AND SHALL BE MAINTAINED THROUGHOUT THE CONSTRUCTION PERIOD EXCEPT AS SUCH WORK MAY BE NECESSARY TO INSTALL EPSC MEASURES.</w:t>
      </w:r>
    </w:p>
    <w:p w14:paraId="71F44254" w14:textId="77777777" w:rsidR="00091AC0" w:rsidRPr="00CF18C2" w:rsidRDefault="00091AC0" w:rsidP="007F4717">
      <w:pPr>
        <w:pStyle w:val="V8NotesBody"/>
        <w:ind w:left="432" w:hanging="432"/>
      </w:pPr>
      <w:r w:rsidRPr="00CF18C2">
        <w:t>TEMPORARY EPSC MEASURES MAY BE REMOVED AT THE BEGINNING OF THE WORKDAY, BUT MUST BE REINSTALLED AT THE END OF THE WORKDAY OR BEFORE/DURING A PRECIPITATION EVENT.</w:t>
      </w:r>
    </w:p>
    <w:p w14:paraId="42A1810F" w14:textId="77777777" w:rsidR="00BE663D" w:rsidRPr="00CF18C2" w:rsidRDefault="00091AC0" w:rsidP="007F4717">
      <w:pPr>
        <w:pStyle w:val="V8NotesBody"/>
        <w:ind w:left="432" w:hanging="432"/>
      </w:pPr>
      <w:r w:rsidRPr="00CF18C2">
        <w:t xml:space="preserve">THE CONTRACTOR </w:t>
      </w:r>
      <w:r w:rsidR="00BE663D" w:rsidRPr="00CF18C2">
        <w:t>SHALL ESTABLISH AND MAINTAIN A PROACTIVE METHOD TO PREVENT THE OFFSITE MIGRATION OR DEPOSIT OF SEDIMENT OFF THE PROJECT LIMITS (E.G. R.O.W., EASEMENTS, ETC.), INTO WATERS OF THE STATE/U.S., OR ONTO ROADWAYS USED BY THE GENERAL PUBLIC. IF SEDIMENT ESCAPES THE CONSTRUCTION SITE, OFFSITE ACCUMULATIONS OF SEDIMENT THAT HAVE NOT REACHED A STREAM MUST BE REMOVED AT A FREQUENCY SUFFICIENT TO MINIMIZE OFFSITE IMPACTS (E.G., FUGITIVE SEDIMENT THAT HAS ESCAPED THE CONSTRUCTION SITE AND HAS COLLECTED IN A STREET MUST BE REMOVED SO THAT IT IS NOT SUBSEQUENTLY WASHED INTO STORM SEWERS AND STREAMS BY THE NEXT RAIN AND/OR SO THAT IT DOES NOT POSE A SAFETY HAZARD TO USERS OF PUBLIC STREETS). ARRANGEMENTS CONCERNING REMOVAL OF SEDIMENT ON ADJOINING PROPERTY MUST BE NEGOTIATED WITH THE ADJOINING PROPERTY OWNER BEFORE REMOVAL OF SEDIMENT.</w:t>
      </w:r>
    </w:p>
    <w:p w14:paraId="48E0EFB2" w14:textId="77777777" w:rsidR="00091AC0" w:rsidRPr="00CF18C2" w:rsidRDefault="00091AC0" w:rsidP="007F4717">
      <w:pPr>
        <w:pStyle w:val="V8NotesBody"/>
        <w:ind w:left="432" w:hanging="432"/>
      </w:pPr>
      <w:r w:rsidRPr="00CF18C2">
        <w:t>OFFSITE VEHICLE TRACKING OF SEDIMENTS AND THE GENERATION OF DUST SHALL BE MINIMIZED. A STABILIZED CONSTRUCTION EXIT (A POINT OF ENTRANCE/EXIT TO THE CONSTRUCTION PROJECT) SHALL BE PROVIDED TO REDUCE THE TRACKING OF MUD AND DIRT ONTO PUBLIC ROADS BY CONSTRUCTION VEHICLES.</w:t>
      </w:r>
    </w:p>
    <w:p w14:paraId="785851EF" w14:textId="77777777" w:rsidR="00091AC0" w:rsidRPr="00CF18C2" w:rsidRDefault="00091AC0" w:rsidP="007F4717">
      <w:pPr>
        <w:pStyle w:val="V8NotesBody"/>
        <w:ind w:left="432" w:hanging="432"/>
      </w:pPr>
      <w:r w:rsidRPr="00CF18C2">
        <w:t>THE DEWATERING OF WORK AREAS, TRENCHES, FOUNDATIONS, EXCAVATIONS, ETC. THAT HAVE COLLECTED STORMWATER, WATER FROM VEHICLE WASH AREAS, OR GROUNDWATER SHALL BE EITHER HELD IN SETTLING BASINS OR TREATED BY FILTRATION AND/OR CHEMICAL TREATMENT PRIOR TO ITS DISCHARGE. ALL PHYSICAL AND/OR CHEMICAL TREATMENT WILL BE APPLIED IN ACCORDANCE WITH THE MANUFACTURER’S GUIDELINES AND FULLY DESCRIBED IN THE EPSC PLANS. WATER DISCHARGED SHALL NOT CAUSE AN OBJECTIONABLE COLOR CONTRAST WITHIN THE RECEIVING NATURAL RESOURCE.  WATER MUST BE HELD IN SETTLING BASINS UNTIL AT LEAST AS CLEAR AS THE RECEIVING WATERS. SETTLING BASINS SHALL NOT BE LOCATED CLOSER THAN 20 FEET FROM THE TOP BANK OF A STREAM. SETTLING BASINS AND SEDIMENT TRAPS SHALL BE PROPERLY DESIGNED ACCORDING TO THE SIZE OF THE DRAINAGE AREAS OR VOLUME OF WATER TO BE TREATED. TREATED WATER MUST BE DISCHARGED THROUGH A PIPE OR WELL- VEGETATED OR LINED CHANNEL, SO THAT THE DISCHARGE DOES NOT CAUSE EROSION OR SEDIMENT TRANSPORT. DISCHARGES FROM BASINS AND IMPOUNDMENTS SHALL UTILIZE OUTLET STRUCTURES THAT ONLY WITHDRAW WATER FROM NEAR THE SURFACE OF THE BASIN OR IMPOUNDMENT. DISCHARGES MUST NOT CAUSE AN OBJECTIONABLE COLOR CONTRAST WITH THE RECEIVING STREAM.</w:t>
      </w:r>
    </w:p>
    <w:p w14:paraId="6F4C2898" w14:textId="77777777" w:rsidR="00231A4B" w:rsidRPr="00796BCB" w:rsidRDefault="00542C2A" w:rsidP="00A607EA">
      <w:pPr>
        <w:pStyle w:val="V8NotesBody"/>
        <w:numPr>
          <w:ilvl w:val="0"/>
          <w:numId w:val="0"/>
        </w:numPr>
        <w:ind w:left="461" w:hanging="461"/>
        <w:rPr>
          <w:b/>
          <w:color w:val="4F81BD" w:themeColor="accent1"/>
        </w:rPr>
      </w:pPr>
      <w:bookmarkStart w:id="41" w:name="_Toc473533344"/>
      <w:r>
        <w:rPr>
          <w:b/>
          <w:color w:val="4F81BD" w:themeColor="accent1"/>
        </w:rPr>
        <w:t>9-</w:t>
      </w:r>
      <w:r w:rsidR="000F49C4" w:rsidRPr="00796BCB">
        <w:rPr>
          <w:b/>
          <w:color w:val="4F81BD" w:themeColor="accent1"/>
        </w:rPr>
        <w:t>180.03</w:t>
      </w:r>
      <w:r w:rsidR="000F49C4" w:rsidRPr="00796BCB">
        <w:rPr>
          <w:b/>
          <w:color w:val="4F81BD" w:themeColor="accent1"/>
        </w:rPr>
        <w:tab/>
      </w:r>
    </w:p>
    <w:p w14:paraId="57BE4947" w14:textId="77777777" w:rsidR="000F49C4" w:rsidRPr="00231A4B" w:rsidRDefault="000F49C4" w:rsidP="0084209F">
      <w:pPr>
        <w:pStyle w:val="Heading2"/>
      </w:pPr>
      <w:r w:rsidRPr="00231A4B">
        <w:t>NATURAL RESOURCES</w:t>
      </w:r>
      <w:bookmarkEnd w:id="41"/>
    </w:p>
    <w:p w14:paraId="3A0DFE96" w14:textId="77777777" w:rsidR="00655B02" w:rsidRPr="00796BCB" w:rsidRDefault="00091AC0" w:rsidP="0084209F">
      <w:pPr>
        <w:pStyle w:val="V8NotesBody"/>
        <w:numPr>
          <w:ilvl w:val="0"/>
          <w:numId w:val="0"/>
        </w:numPr>
        <w:ind w:left="720" w:hanging="720"/>
        <w:rPr>
          <w:b/>
          <w:color w:val="4F81BD" w:themeColor="accent1"/>
        </w:rPr>
      </w:pPr>
      <w:r w:rsidRPr="00796BCB">
        <w:rPr>
          <w:b/>
          <w:color w:val="4F81BD" w:themeColor="accent1"/>
        </w:rPr>
        <w:t xml:space="preserve">NOTE: </w:t>
      </w:r>
      <w:r w:rsidR="00231A4B" w:rsidRPr="00796BCB">
        <w:rPr>
          <w:b/>
          <w:color w:val="4F81BD" w:themeColor="accent1"/>
        </w:rPr>
        <w:tab/>
      </w:r>
      <w:r w:rsidR="00F20881" w:rsidRPr="00F20881">
        <w:rPr>
          <w:b/>
          <w:color w:val="4F81BD" w:themeColor="accent1"/>
        </w:rPr>
        <w:t>NOTES (11-19) ARE REQUIRED FOR ALL PROJECTS OTHER THAN RESURFACING PROJECTS.  ONLY NOTES (14) &amp; (19) SHOULD BE ADDED TO ALL RESURFACING PLANS.</w:t>
      </w:r>
    </w:p>
    <w:p w14:paraId="45EC9982" w14:textId="77777777" w:rsidR="00091AC0" w:rsidRPr="00CF18C2" w:rsidRDefault="00091AC0" w:rsidP="007F4717">
      <w:pPr>
        <w:pStyle w:val="V8NotesBody"/>
        <w:ind w:left="432" w:hanging="432"/>
      </w:pPr>
      <w:r w:rsidRPr="00CF18C2">
        <w:t xml:space="preserve">SOIL MATERIALS MUST BE PREVENTED FROM ENTERING WATERS OF THE STATE/U.S. EPSC MEASURES TO PROTECT NATURAL RESOURCES AND WATER QUALITY SHALL BE MAINTAINED THROUGHOUT THE CONSTRUCTION PERIOD. APPROPRIATE EPSC MEASURES MUST BE INSTALLED ALONG THE BASE OF ALL FILLS AND CUTS, ON THE DOWNHILL SIDE OF STOCKPILED SOIL, AND ALONG NATURAL RESOURCES IN CLEARED AREAS TO PREVENT SEDIMENT MIGRATION INTO STREAMS, WETLANDS OR OTHER NATURAL FEATURES IN ACCORDANCE WITH TDOT STANDARDS. EPSC MEASURES SHALL BE INSTALLED ON THE CONTOUR, </w:t>
      </w:r>
      <w:r w:rsidRPr="00CF18C2">
        <w:t xml:space="preserve">ENTRENCHED AND STAKED, AND EXTEND THE WIDTH OF THE AREA TO BE CLEARED. </w:t>
      </w:r>
    </w:p>
    <w:p w14:paraId="20C9E1FA" w14:textId="77777777" w:rsidR="00091AC0" w:rsidRPr="00CF18C2" w:rsidRDefault="00091AC0" w:rsidP="007F4717">
      <w:pPr>
        <w:pStyle w:val="V8NotesBody"/>
        <w:ind w:left="432" w:hanging="432"/>
      </w:pPr>
      <w:r w:rsidRPr="00CF18C2">
        <w:t xml:space="preserve">NEW CHANNEL CONSTRUCTION SHALL BE COMPLETED IN THE DRY AND STABILIZED FOR AT LEAST 72 HOURS PRIOR TO DIVERTING WATER FROM THE EXISTING AND/OR TEMPORARY CHANNEL. </w:t>
      </w:r>
    </w:p>
    <w:p w14:paraId="7BEEEDD0" w14:textId="77777777" w:rsidR="00091AC0" w:rsidRPr="00CF18C2" w:rsidRDefault="00091AC0" w:rsidP="007F4717">
      <w:pPr>
        <w:pStyle w:val="V8NotesBody"/>
        <w:ind w:left="432" w:hanging="432"/>
      </w:pPr>
      <w:r w:rsidRPr="00CF18C2">
        <w:t xml:space="preserve">INSTREAM EPSC DEVICES REQUIRE THE TDOT ENVIRONMENTAL DIVISION, PERMITS SECTION REVIEW AND MUST BE PROCESSED BY THE PERMITS SECTION TO OBTAIN WATER QUALITY PERMITS. </w:t>
      </w:r>
    </w:p>
    <w:p w14:paraId="18263508" w14:textId="77777777" w:rsidR="00091AC0" w:rsidRPr="00CF18C2" w:rsidRDefault="00091AC0" w:rsidP="007F4717">
      <w:pPr>
        <w:pStyle w:val="V8NotesBody"/>
        <w:ind w:left="432" w:hanging="432"/>
      </w:pPr>
      <w:r w:rsidRPr="00CF18C2">
        <w:t xml:space="preserve">THE OPERATION </w:t>
      </w:r>
      <w:r w:rsidR="00BE663D" w:rsidRPr="00CF18C2">
        <w:t>OF EQUIPMENT IN WATERS OF THE STATE/U.S., INCLUDING WETLANDS AND EPHEMERAL, INTERMITTENT, AND PERENNIAL STREAMS, IS NOT ALLOWED.</w:t>
      </w:r>
    </w:p>
    <w:p w14:paraId="0CCD401D" w14:textId="77777777" w:rsidR="00091AC0" w:rsidRPr="00CF18C2" w:rsidRDefault="00091AC0" w:rsidP="007F4717">
      <w:pPr>
        <w:pStyle w:val="V8NotesBody"/>
        <w:ind w:left="432" w:hanging="432"/>
      </w:pPr>
      <w:r w:rsidRPr="00CF18C2">
        <w:t xml:space="preserve">THE WIDTH OF THE FILL ASSOCIATED WITH TEMPORARY CROSSINGS SHALL BE LIMITED TO THE MINIMUM NECESSARY FOR THE ACTUAL CROSSING, NOT TO EXCEED THE WIDTH SPECIFIED IN THE STANDARD DRAWING. </w:t>
      </w:r>
    </w:p>
    <w:p w14:paraId="39214199" w14:textId="77777777" w:rsidR="00091AC0" w:rsidRPr="00CF18C2" w:rsidRDefault="00091AC0" w:rsidP="007F4717">
      <w:pPr>
        <w:pStyle w:val="V8NotesBody"/>
        <w:ind w:left="432" w:hanging="432"/>
      </w:pPr>
      <w:r w:rsidRPr="00CF18C2">
        <w:t xml:space="preserve">STREAM BEDS SHALL NOT BE USED AS TRANSPORTATION ROUTES FOR CONSTRUCTION EQUIPMENT. TEMPORARY CULVERT CROSSINGS SHALL BE LIMITED TO ONE POINT PER STREAM AND EPSC MEASURES SHALL BE USED WHERE THE STREAM BANKS ARE DISTURBED. WHERE THE STREAMBED IS NOT COMPOSED OF BEDROCK, A PAD OF CLEAN ROCK SHALL BE USED AT THE CROSSING POINT AND CULVERTED TO PREVENT THE IMPOUNDMENT OF WATER FLOW. CLEAN ROCK IS ROCK OF VARIOUS TYPE AND SIZE, DEPENDING UPON APPLICATION, WHICH CONTAINS NO FINES, SOILS, OR OTHER WASTES OR CONTAMINANTS. OTHER MATERIALS USED FOR ALL TEMPORARY FILLS SHALL BE COMPLETELY REMOVED IN THEIR ENTIRETY AFTER THE WORK IS COMPLETED AND THE AFFECTED AREAS RETURNED TO PREEXISTING ELEVATIONS. ALL TEMPORARY CROSSINGS SHALL BE CONSTRUCTED IN ACCORDANCE WITH STD. DWG. EC-STR-25 UNLESS SPECIFICALLY ADDRESSED IN THE EPSC PLANS. ALTERNATIVELY, PLACING A TEMPORARY BRIDGE (E.G. BAILEY BRIDGE OR EQUIVALENT, TIMBERS, ETC.) FROM TOP OF BANK TO TOP OF BANK OR THE APPROPRIATE USE OF BARGES AT THE CROSSING TO AVOID DISTURBANCE OF THE STREAMBED IS AN ACCEPTABLE OPTION. </w:t>
      </w:r>
    </w:p>
    <w:p w14:paraId="4BDE52BD" w14:textId="77777777" w:rsidR="00091AC0" w:rsidRPr="00CF18C2" w:rsidRDefault="00091AC0" w:rsidP="007F4717">
      <w:pPr>
        <w:pStyle w:val="V8NotesBody"/>
        <w:ind w:left="432" w:hanging="432"/>
      </w:pPr>
      <w:r w:rsidRPr="00CF18C2">
        <w:t>HEAVY EQUIPMENT WORKING IN WETLANDS WITH PERMITTED TEMPORARY IMPACTS SHALL BE PLACED ON MATS, OR OTHER MEASURES MUST BE TAKEN TO MINIMIZE SOIL DISTURBANCE AND COMPACTION UNLESS SPECIFICALLY ADDRESSED IN THE CONSTRUCTION PLANS. ANY MATS AND OTHER MEASURES USED FOR HEAVY EQUIPMENT SHALL BE REMOVED IN THEIR ENTIRETY AFTER THE WORK IS COMPLETED.  ALL AFFECTED AREAS SHOULD BE RETURNED TO PRE-EXISTING CONDITIONS.</w:t>
      </w:r>
    </w:p>
    <w:p w14:paraId="2B18F36E" w14:textId="77777777" w:rsidR="00091AC0" w:rsidRPr="00CF18C2" w:rsidRDefault="00091AC0" w:rsidP="007F4717">
      <w:pPr>
        <w:pStyle w:val="V8NotesBody"/>
        <w:ind w:left="432" w:hanging="432"/>
      </w:pPr>
      <w:r w:rsidRPr="00CF18C2">
        <w:t xml:space="preserve">WETLANDS SHALL NOT BE USED AS EQUIPMENT STORAGE, STAGING, OR TRANSPORTATION AREAS, UNLESS SPECIFICALLY PROVIDED FOR IN THE CONSTRUCTION PLANS AND PERMITS. </w:t>
      </w:r>
    </w:p>
    <w:p w14:paraId="773F8379" w14:textId="77777777" w:rsidR="00091AC0" w:rsidRPr="00CF18C2" w:rsidRDefault="00091AC0" w:rsidP="007F4717">
      <w:pPr>
        <w:pStyle w:val="V8NotesBody"/>
        <w:ind w:left="432" w:hanging="432"/>
      </w:pPr>
      <w:r w:rsidRPr="00CF18C2">
        <w:t xml:space="preserve">THE CONTRACTOR </w:t>
      </w:r>
      <w:r w:rsidR="00BE663D" w:rsidRPr="00CF18C2">
        <w:t>SHALL TAKE APPROPRIATE STEPS PRIOR TO ANY CONSTRUCTION AND MAINTENANCE ACTIVITIES TO ENSURE THAT ENVIRONMENTAL FEATURES (E.G., STREAMS, WETLANDS, SPRINGS, ETC.) ARE NOT IMPACTED BEYOND PERMITTED LOCATIONS.  IF THE CONTRACTOR OR TDOT INSPECTOR IS UNSURE OF THE IDENTITY OF AN ENVIRONMENTAL FEATURE, THE INSPECTOR SHALL CONTACT THE TDOT REGION ENVIRONMENTAL TECH GROUP IMMEDIATELY.</w:t>
      </w:r>
    </w:p>
    <w:p w14:paraId="5AA3A1DB" w14:textId="77777777" w:rsidR="00231A4B" w:rsidRPr="00796BCB" w:rsidRDefault="00542C2A" w:rsidP="00A607EA">
      <w:pPr>
        <w:pStyle w:val="V8NotesBody"/>
        <w:numPr>
          <w:ilvl w:val="0"/>
          <w:numId w:val="0"/>
        </w:numPr>
        <w:ind w:left="461" w:hanging="461"/>
        <w:rPr>
          <w:b/>
          <w:color w:val="4F81BD" w:themeColor="accent1"/>
        </w:rPr>
      </w:pPr>
      <w:bookmarkStart w:id="42" w:name="_Toc473533345"/>
      <w:r>
        <w:rPr>
          <w:b/>
          <w:color w:val="4F81BD" w:themeColor="accent1"/>
        </w:rPr>
        <w:t>9-</w:t>
      </w:r>
      <w:r w:rsidR="00286355" w:rsidRPr="00796BCB">
        <w:rPr>
          <w:b/>
          <w:color w:val="4F81BD" w:themeColor="accent1"/>
        </w:rPr>
        <w:t>180.04</w:t>
      </w:r>
      <w:r w:rsidR="00286355" w:rsidRPr="00796BCB">
        <w:rPr>
          <w:b/>
          <w:color w:val="4F81BD" w:themeColor="accent1"/>
        </w:rPr>
        <w:tab/>
      </w:r>
    </w:p>
    <w:p w14:paraId="528533C9" w14:textId="77777777" w:rsidR="00286355" w:rsidRPr="00231A4B" w:rsidRDefault="00286355" w:rsidP="0084209F">
      <w:pPr>
        <w:pStyle w:val="Heading2"/>
      </w:pPr>
      <w:r w:rsidRPr="00231A4B">
        <w:t>SPECIES</w:t>
      </w:r>
      <w:bookmarkEnd w:id="42"/>
    </w:p>
    <w:p w14:paraId="5B208F11" w14:textId="77777777" w:rsidR="00655B02" w:rsidRPr="00796BCB" w:rsidRDefault="00091AC0" w:rsidP="0084209F">
      <w:pPr>
        <w:pStyle w:val="V8NotesBody"/>
        <w:numPr>
          <w:ilvl w:val="0"/>
          <w:numId w:val="0"/>
        </w:numPr>
        <w:ind w:left="720" w:hanging="720"/>
        <w:rPr>
          <w:b/>
          <w:color w:val="4F81BD" w:themeColor="accent1"/>
        </w:rPr>
      </w:pPr>
      <w:r w:rsidRPr="00796BCB">
        <w:rPr>
          <w:b/>
          <w:color w:val="4F81BD" w:themeColor="accent1"/>
        </w:rPr>
        <w:t xml:space="preserve">NOTE: </w:t>
      </w:r>
      <w:r w:rsidR="00231A4B" w:rsidRPr="00796BCB">
        <w:rPr>
          <w:b/>
          <w:color w:val="4F81BD" w:themeColor="accent1"/>
        </w:rPr>
        <w:tab/>
      </w:r>
      <w:r w:rsidR="00F20881" w:rsidRPr="00F20881">
        <w:rPr>
          <w:b/>
          <w:color w:val="4F81BD" w:themeColor="accent1"/>
        </w:rPr>
        <w:t>NOTE</w:t>
      </w:r>
      <w:r w:rsidR="00BB1065">
        <w:rPr>
          <w:b/>
          <w:color w:val="4F81BD" w:themeColor="accent1"/>
        </w:rPr>
        <w:t>S</w:t>
      </w:r>
      <w:r w:rsidR="00F20881" w:rsidRPr="00F20881">
        <w:rPr>
          <w:b/>
          <w:color w:val="4F81BD" w:themeColor="accent1"/>
        </w:rPr>
        <w:t xml:space="preserve"> (20-22) IS REQUIRED FOR ALL PROJECTS OTHER THAN RESURFACING PLANS.  ONLY NOTES (21) &amp; (22) SHOULD BE ADDED TO ALL RESURFACING PLANS.</w:t>
      </w:r>
    </w:p>
    <w:p w14:paraId="0B1D7258" w14:textId="77777777" w:rsidR="00091AC0" w:rsidRPr="00CF18C2" w:rsidRDefault="00091AC0" w:rsidP="007F4717">
      <w:pPr>
        <w:pStyle w:val="V8NotesBody"/>
        <w:ind w:left="432" w:hanging="432"/>
      </w:pPr>
      <w:r w:rsidRPr="00CF18C2">
        <w:t xml:space="preserve">NO ACTIVITY MAY SUBSTANTIALLY DISRUPT THE MOVEMENT OF THOSE SPECIES OF AQUATIC LIFE INDIGENOUS TO THE WATER BODY, INCLUDING THOSE SPECIES THAT NORMALLY MIGRATE THROUGH THE AREA.  </w:t>
      </w:r>
    </w:p>
    <w:p w14:paraId="03B8546B" w14:textId="77777777" w:rsidR="00BE663D" w:rsidRPr="00CF18C2" w:rsidRDefault="00BE663D" w:rsidP="007F4717">
      <w:pPr>
        <w:pStyle w:val="V8NotesBody"/>
        <w:ind w:left="432" w:hanging="432"/>
      </w:pPr>
      <w:r w:rsidRPr="00CF18C2">
        <w:t>SHOULD CLIFF SWALLOW OR BARN SWALLOW NESTS, EGGS, OR BIRDS (YOUNG AND ADULTS) BE PRESENT, THE CONTRACTOR SHALL CONTACT THE REGIONAL ECOLOGY OFFICE TO DETERMINE IF SEASONAL RESTRICTIONS WILL BE NECESSARY.  GENERALLY, BIRDS, NESTS, AND EGGS MAY NOT BE DISTURBED BETWEEN APRIL 15 AND JULY 31.  FROM AUGUST 1 TO APRIL 14, NESTS CAN BE REMOVED OR DESTROYED SO LONG AS BIRDS OR EGGS ARE NOT PRESENT, AND MEASURES IMPLEMENTED TO PREVENT FUTURE NEST BUILDING AT THE SITE (I.E., CLOSING OFF AREA USING NETTING).</w:t>
      </w:r>
    </w:p>
    <w:p w14:paraId="518B340F" w14:textId="77777777" w:rsidR="00286355" w:rsidRPr="00CF18C2" w:rsidRDefault="00BE663D" w:rsidP="007F4717">
      <w:pPr>
        <w:pStyle w:val="V8NotesBody"/>
        <w:ind w:left="432" w:hanging="432"/>
      </w:pPr>
      <w:r w:rsidRPr="00CF18C2">
        <w:t>IF THE REMOVAL OF ANY TREES WITH A DIAMETER AT BREAST HEIGHT (DBH) GREATER THAN 3 INCHES IS DEEMED NECESSARY THE TDOT SUPERVISOR SHALL CONTACT THE TDOT ENVIRONMENTAL DIVISION, ECOLOGY SECTION IMMEDIATELY.</w:t>
      </w:r>
    </w:p>
    <w:p w14:paraId="6458FD36" w14:textId="77777777" w:rsidR="008F018C" w:rsidRDefault="008F018C" w:rsidP="00A607EA">
      <w:pPr>
        <w:pStyle w:val="V8NotesBody"/>
        <w:numPr>
          <w:ilvl w:val="0"/>
          <w:numId w:val="0"/>
        </w:numPr>
        <w:ind w:left="461" w:hanging="461"/>
        <w:rPr>
          <w:ins w:id="43" w:author="Andrew Wisniewski" w:date="2020-03-05T14:34:00Z"/>
          <w:b/>
          <w:color w:val="4F81BD" w:themeColor="accent1"/>
        </w:rPr>
      </w:pPr>
      <w:bookmarkStart w:id="44" w:name="_Toc473533346"/>
    </w:p>
    <w:p w14:paraId="44F6F1AF" w14:textId="77777777" w:rsidR="008F018C" w:rsidRDefault="008F018C" w:rsidP="00A607EA">
      <w:pPr>
        <w:pStyle w:val="V8NotesBody"/>
        <w:numPr>
          <w:ilvl w:val="0"/>
          <w:numId w:val="0"/>
        </w:numPr>
        <w:ind w:left="461" w:hanging="461"/>
        <w:rPr>
          <w:ins w:id="45" w:author="Andrew Wisniewski" w:date="2020-03-05T14:34:00Z"/>
          <w:b/>
          <w:color w:val="4F81BD" w:themeColor="accent1"/>
        </w:rPr>
      </w:pPr>
    </w:p>
    <w:p w14:paraId="50A2A416" w14:textId="77777777" w:rsidR="00231A4B" w:rsidRPr="00796BCB" w:rsidRDefault="00542C2A" w:rsidP="00A607EA">
      <w:pPr>
        <w:pStyle w:val="V8NotesBody"/>
        <w:numPr>
          <w:ilvl w:val="0"/>
          <w:numId w:val="0"/>
        </w:numPr>
        <w:ind w:left="461" w:hanging="461"/>
        <w:rPr>
          <w:b/>
          <w:color w:val="4F81BD" w:themeColor="accent1"/>
        </w:rPr>
      </w:pPr>
      <w:r>
        <w:rPr>
          <w:b/>
          <w:color w:val="4F81BD" w:themeColor="accent1"/>
        </w:rPr>
        <w:lastRenderedPageBreak/>
        <w:t>9-</w:t>
      </w:r>
      <w:r w:rsidR="00286355" w:rsidRPr="00796BCB">
        <w:rPr>
          <w:b/>
          <w:color w:val="4F81BD" w:themeColor="accent1"/>
        </w:rPr>
        <w:t>180.05</w:t>
      </w:r>
      <w:r w:rsidR="00286355" w:rsidRPr="00796BCB">
        <w:rPr>
          <w:b/>
          <w:color w:val="4F81BD" w:themeColor="accent1"/>
        </w:rPr>
        <w:tab/>
      </w:r>
    </w:p>
    <w:p w14:paraId="0A7DADD9" w14:textId="77777777" w:rsidR="00286355" w:rsidRPr="00231A4B" w:rsidRDefault="00286355" w:rsidP="0084209F">
      <w:pPr>
        <w:pStyle w:val="Heading2"/>
      </w:pPr>
      <w:r w:rsidRPr="00231A4B">
        <w:t>INSPECTION, MAINTENANCE &amp; REPAIR</w:t>
      </w:r>
      <w:bookmarkEnd w:id="44"/>
    </w:p>
    <w:p w14:paraId="128306BF" w14:textId="77777777" w:rsidR="00091AC0" w:rsidRPr="00796BCB" w:rsidRDefault="00091AC0" w:rsidP="0084209F">
      <w:pPr>
        <w:pStyle w:val="V8NotesBody"/>
        <w:numPr>
          <w:ilvl w:val="0"/>
          <w:numId w:val="0"/>
        </w:numPr>
        <w:ind w:left="720" w:hanging="720"/>
        <w:rPr>
          <w:b/>
          <w:color w:val="4F81BD" w:themeColor="accent1"/>
        </w:rPr>
      </w:pPr>
      <w:r w:rsidRPr="00796BCB">
        <w:rPr>
          <w:b/>
          <w:color w:val="4F81BD" w:themeColor="accent1"/>
        </w:rPr>
        <w:t xml:space="preserve">NOTE: </w:t>
      </w:r>
      <w:r w:rsidR="00231A4B" w:rsidRPr="00796BCB">
        <w:rPr>
          <w:b/>
          <w:color w:val="4F81BD" w:themeColor="accent1"/>
        </w:rPr>
        <w:tab/>
      </w:r>
      <w:r w:rsidR="00F20881" w:rsidRPr="00F20881">
        <w:rPr>
          <w:b/>
          <w:color w:val="4F81BD" w:themeColor="accent1"/>
        </w:rPr>
        <w:t>NOTE (23) SHALL BE ADDED TO THE PLANS FOR PROJECTS REQUIRING 1 ACRE OR MORE OF TOTAL DISTURBED AREA, FOR WHICH, AN NPDES PERMIT IS REQUIRED.</w:t>
      </w:r>
    </w:p>
    <w:p w14:paraId="47A6879B" w14:textId="77777777" w:rsidR="00091AC0" w:rsidRPr="00CF18C2" w:rsidRDefault="00E1380A" w:rsidP="007F4717">
      <w:pPr>
        <w:pStyle w:val="V8NotesBody"/>
        <w:ind w:left="432" w:hanging="432"/>
      </w:pPr>
      <w:r w:rsidRPr="00E1380A">
        <w:t>REFER TO THE STORM WATER POLLUTION AND PREVENTION PLAN SHEETS (S-1) FOR SWPPP, PERMITS, AND RECORDS NOTES.</w:t>
      </w:r>
      <w:r w:rsidR="00091AC0" w:rsidRPr="00CF18C2">
        <w:t xml:space="preserve"> </w:t>
      </w:r>
    </w:p>
    <w:p w14:paraId="5AAD2451" w14:textId="77777777" w:rsidR="00091AC0" w:rsidRPr="00796BCB" w:rsidRDefault="00091AC0" w:rsidP="0084209F">
      <w:pPr>
        <w:pStyle w:val="V8NotesBody"/>
        <w:numPr>
          <w:ilvl w:val="0"/>
          <w:numId w:val="0"/>
        </w:numPr>
        <w:ind w:left="720" w:hanging="720"/>
        <w:rPr>
          <w:b/>
          <w:color w:val="4F81BD" w:themeColor="accent1"/>
        </w:rPr>
      </w:pPr>
      <w:r w:rsidRPr="00796BCB">
        <w:rPr>
          <w:b/>
          <w:color w:val="4F81BD" w:themeColor="accent1"/>
        </w:rPr>
        <w:t xml:space="preserve">NOTE: </w:t>
      </w:r>
      <w:r w:rsidR="00231A4B" w:rsidRPr="00796BCB">
        <w:rPr>
          <w:b/>
          <w:color w:val="4F81BD" w:themeColor="accent1"/>
        </w:rPr>
        <w:tab/>
      </w:r>
      <w:r w:rsidR="00F20881" w:rsidRPr="00F20881">
        <w:rPr>
          <w:b/>
          <w:color w:val="4F81BD" w:themeColor="accent1"/>
        </w:rPr>
        <w:t>NOTES (24-31) SHALL BE ADDED TO THE PLANS FOR PROJECTS REQUIRING LESS THAN 1 ACRE OF TOTAL DISTURBED AREA, FOR WHICH, AN NPDES PERMIT IS NOT REQUIRED.  THESE NOTES SHOULD NOT BE ADDED TO RESURFACING PLANS.</w:t>
      </w:r>
      <w:r w:rsidRPr="00796BCB">
        <w:rPr>
          <w:b/>
          <w:color w:val="4F81BD" w:themeColor="accent1"/>
        </w:rPr>
        <w:t xml:space="preserve"> </w:t>
      </w:r>
    </w:p>
    <w:p w14:paraId="3F571D8E" w14:textId="77777777" w:rsidR="00091AC0" w:rsidRPr="00CF18C2" w:rsidRDefault="00091AC0" w:rsidP="007F4717">
      <w:pPr>
        <w:pStyle w:val="V8NotesBody"/>
        <w:ind w:left="432" w:hanging="432"/>
      </w:pPr>
      <w:r w:rsidRPr="00CF18C2">
        <w:t>THE TDOT CONSTRUCTION SUPERVISOR (OR THEIR DESIGNEE) AND THE CONTRACTOR’S RESPONSIBLE PARTY ARE RESPONSIBLE FOR INSPECTIONS. MAINTENANCE AND REPAIR ACTIVITIES ARE THE RESPONSIBILITY OF THE CONTRACTOR. THE TDOT CONSTRUCTION SUPERVISOR OR THEIR DESIGNEE SHALL COMPLETE THE EPSC INSPECTION REPORTS AND DISTRIBUTE COPIES PER THE CONTRACT.</w:t>
      </w:r>
    </w:p>
    <w:p w14:paraId="0C159A2B" w14:textId="77777777" w:rsidR="00091AC0" w:rsidRPr="00CF18C2" w:rsidRDefault="00091AC0" w:rsidP="007F4717">
      <w:pPr>
        <w:pStyle w:val="V8NotesBody"/>
        <w:ind w:left="432" w:hanging="432"/>
      </w:pPr>
      <w:r w:rsidRPr="00CF18C2">
        <w:t xml:space="preserve">TDOT CONSULTANTS AND CONTRACTOR STAFF RESPONSIBLE FOR THE INSPECTION, IMPLEMENTATION, MAINTENANCE, AND/OR REPAIR OF EPSC MEASURES SHALL SUCCESSFULLY COMPLETE THE TDEC “LEVEL 1 - FUNDAMENTALS OF EROSION PREVENTION AND SEDIMENT CONTROL FOR CONSTRUCTION SITES” COURSE AND ANY REFRESHER COURSES AS REQUIRED TO MAINTAIN CERTIFICATION.  TDOT STAFF AND SUPERVISORS RESPONSIBLE FOR THE INSPECTION, IMPLEMENTATION, MAINTENANCE, AND/OR REPAIR OF EPSC MEASURES SHALL SUCCESSFULLY COMPLETE THE TDOT “FUNDAMENTALS OF EROSION AND SEDIMENT CONTROL” CLASS AND ANY REFRESHER COURSES AS REQUIRED TO MAINTAIN CERTIFICATION. </w:t>
      </w:r>
    </w:p>
    <w:p w14:paraId="33C82556" w14:textId="77777777" w:rsidR="00091AC0" w:rsidRPr="00CF18C2" w:rsidRDefault="00091AC0" w:rsidP="007F4717">
      <w:pPr>
        <w:pStyle w:val="V8NotesBody"/>
        <w:ind w:left="432" w:hanging="432"/>
      </w:pPr>
      <w:r w:rsidRPr="00CF18C2">
        <w:t xml:space="preserve">EPSC CONTROLS SHALL BE INSPECTED ACCORDING TO PERMIT REQUIREMENTS TO VERIFY MEASURES HAVE BEEN INSTALLED AND MAINTAINED IN ACCORDANCE WITH TDOT STANDARD DRAWINGS, SPECIFICATIONS, AND GOOD ENGINEERING PRACTICES. EPSC INSPECTIONS SHALL BE DOCUMENTED ON THE TDOT EPSC INSPECTION REPORT. </w:t>
      </w:r>
    </w:p>
    <w:p w14:paraId="204D132F" w14:textId="77777777" w:rsidR="00091AC0" w:rsidRPr="00CF18C2" w:rsidRDefault="00091AC0" w:rsidP="007F4717">
      <w:pPr>
        <w:pStyle w:val="V8NotesBody"/>
        <w:ind w:left="432" w:hanging="432"/>
      </w:pPr>
      <w:r w:rsidRPr="00CF18C2">
        <w:t xml:space="preserve">DISCHARGE POINTS SHALL BE INSPECTED TO ASCERTAIN WHETHER EPSC MEASURES ARE EFFECTIVE IN PREVENTING EROSION AND CONTROLLING SEDIMENT INCLUDING SIGNIFICANT IMPACTS TO SURROUNDING NATURAL RESOURCES AND ADJACENT PROPERTY OWNERS. WHERE DISCHARGE LOCATIONS ARE INACCESSIBLE, NEARBY DOWN GRADIENT LOCATIONS SHALL BE INSPECTED. LOCATIONS WHERE VEHICLES ENTER AND EXIT THE SITE SHALL BE INSPECTED FOR EVIDENCE OF OFFSITE ROADWAY SEDIMENT TRACKING.  </w:t>
      </w:r>
    </w:p>
    <w:p w14:paraId="47E5BBBB" w14:textId="77777777" w:rsidR="00091AC0" w:rsidRPr="00CF18C2" w:rsidRDefault="00091AC0" w:rsidP="007F4717">
      <w:pPr>
        <w:pStyle w:val="V8NotesBody"/>
        <w:ind w:left="432" w:hanging="432"/>
      </w:pPr>
      <w:r w:rsidRPr="00CF18C2">
        <w:t>UPON CONCLUSION OF THE INSPECTIONS, EPSC MEASURES FOUND TO BE INEFFECTIVE SHALL BE REPAIRED, REPLACED, OR MODIFIED BEFORE THE NEXT RAIN EVENT, IF POSSIBLE, BUT IN NO CASE MORE THAN 24 HOURS AFTER THE INSPECTION OR WHEN THE CONDITION IS IDENTIFIED. IF THE REPAIR, REPLACEMENT OR MODIFICATION IS NOT PRACTICAL WITHIN THE 24 HOUR TIMEFRAME, WRITTEN DOCUMENTATION SHALL BE PROVIDED IN THE FIELD DIARY AND EPSC INSPECTION REPORT. AN ESTIMATED REPAIR, REPLACEMENT OR MODIFICATION SCHEDULE SHALL BE DOCUMENTED WITHIN 24 HOURS AFTER IDENTIFICATION.</w:t>
      </w:r>
    </w:p>
    <w:p w14:paraId="535FBD9D" w14:textId="77777777" w:rsidR="00091AC0" w:rsidRPr="00CF18C2" w:rsidRDefault="00091AC0" w:rsidP="007F4717">
      <w:pPr>
        <w:pStyle w:val="V8NotesBody"/>
        <w:ind w:left="432" w:hanging="432"/>
      </w:pPr>
      <w:r w:rsidRPr="00CF18C2">
        <w:t>INSPECTION, REPAIR, AND MAINTENANCE OF EPSC MEASURES SHALL BE PERFORMED ON A REGULAR BASIS. SEDIMENT SHALL BE REMOVED FROM SEDIMENT CONTROL STRUCTURES WHEN THE DESIGN CAPACITY HAS BEEN REDUCED BY FIFTY PERCENT (50%). DURING SEDIMENT REMOVAL, THE CONTRACTOR SHALL TAKE STEPS TO ENSURE THAT STRUCTURAL COMPONENTS OF EPSC MEASURES ARE NOT DAMAGED AND THUS MADE INEFFECTIVE. IF DAMAGE DOES OCCUR, THE CONTRACTOR SHALL REPAIR THE EPSC MEASURES AT THE CONTRACTOR'S OWN EXPENSE.</w:t>
      </w:r>
    </w:p>
    <w:p w14:paraId="1AFA1138" w14:textId="77777777" w:rsidR="00091AC0" w:rsidRPr="00CF18C2" w:rsidRDefault="00091AC0" w:rsidP="007F4717">
      <w:pPr>
        <w:pStyle w:val="V8NotesBody"/>
        <w:ind w:left="432" w:hanging="432"/>
      </w:pPr>
      <w:r w:rsidRPr="00CF18C2">
        <w:t>THE EPSC PLAN SHALL BE UPDATED WHENEVER EPSC INSPECTIONS INDICATE, OR WHERE STATE OR FEDERAL OFFICIALS DETERMINE EPSC MEASURES ARE PROVING INEFFECTIVE IN ELIMINATING OR SIGNIFICANTLY MINIMIZING POLLUTANT SOURCES OR ARE OTHERWISE NOT ACHIEVING THE GENERAL OBJECTIVES OF CONTROLLING POLLUTANTS IN STORM WATER DISCHARGES ASSOCIATED WITH THE CONSTRUCTION ACTIVITY.</w:t>
      </w:r>
    </w:p>
    <w:p w14:paraId="06735B60" w14:textId="77777777" w:rsidR="00091AC0" w:rsidRPr="00CF18C2" w:rsidRDefault="00091AC0" w:rsidP="007F4717">
      <w:pPr>
        <w:pStyle w:val="V8NotesBody"/>
        <w:ind w:left="432" w:hanging="432"/>
      </w:pPr>
      <w:r w:rsidRPr="00CF18C2">
        <w:t>SEDIMENT REMOVED FROM SEDIMENT CONTROL STRUCTURES SHALL BE PLACED AND TREATED IN A MANNER SO THAT THE SEDIMENT IS CONTAINED WITHIN THE PROJECT LIMITS AND DOES NOT MIGRATE ONTO ADJACENT PROPERTIES AND INTO WATERS OF THE STATE/U.S. COST FOR THIS TREATMENT SHALL BE INCLUDED IN PRICE BID FOR ITEM NO. 209-05 SEDIMENT REMOVAL, C.Y.</w:t>
      </w:r>
    </w:p>
    <w:p w14:paraId="12853709" w14:textId="77777777" w:rsidR="005A6259" w:rsidRDefault="005A6259" w:rsidP="00E1380A">
      <w:pPr>
        <w:pStyle w:val="V8NotesBody"/>
        <w:numPr>
          <w:ilvl w:val="0"/>
          <w:numId w:val="0"/>
        </w:numPr>
        <w:ind w:left="461" w:hanging="461"/>
        <w:rPr>
          <w:ins w:id="46" w:author="Andrew Wisniewski" w:date="2020-03-05T14:41:00Z"/>
          <w:b/>
          <w:color w:val="4F81BD" w:themeColor="accent1"/>
        </w:rPr>
      </w:pPr>
      <w:bookmarkStart w:id="47" w:name="_Toc473533347"/>
    </w:p>
    <w:p w14:paraId="1B9D20D9" w14:textId="77777777" w:rsidR="005A6259" w:rsidRDefault="005A6259" w:rsidP="00E1380A">
      <w:pPr>
        <w:pStyle w:val="V8NotesBody"/>
        <w:numPr>
          <w:ilvl w:val="0"/>
          <w:numId w:val="0"/>
        </w:numPr>
        <w:ind w:left="461" w:hanging="461"/>
        <w:rPr>
          <w:ins w:id="48" w:author="Andrew Wisniewski" w:date="2020-03-05T14:41:00Z"/>
          <w:b/>
          <w:color w:val="4F81BD" w:themeColor="accent1"/>
        </w:rPr>
      </w:pPr>
    </w:p>
    <w:p w14:paraId="7601F0BB" w14:textId="77777777" w:rsidR="005A6259" w:rsidRDefault="005A6259" w:rsidP="00E1380A">
      <w:pPr>
        <w:pStyle w:val="V8NotesBody"/>
        <w:numPr>
          <w:ilvl w:val="0"/>
          <w:numId w:val="0"/>
        </w:numPr>
        <w:ind w:left="461" w:hanging="461"/>
        <w:rPr>
          <w:ins w:id="49" w:author="Andrew Wisniewski" w:date="2020-03-05T14:41:00Z"/>
          <w:b/>
          <w:color w:val="4F81BD" w:themeColor="accent1"/>
        </w:rPr>
      </w:pPr>
    </w:p>
    <w:p w14:paraId="437D3636" w14:textId="77777777" w:rsidR="00E1380A" w:rsidRDefault="00542C2A" w:rsidP="00E1380A">
      <w:pPr>
        <w:pStyle w:val="V8NotesBody"/>
        <w:numPr>
          <w:ilvl w:val="0"/>
          <w:numId w:val="0"/>
        </w:numPr>
        <w:ind w:left="461" w:hanging="461"/>
        <w:rPr>
          <w:b/>
          <w:color w:val="4F81BD" w:themeColor="accent1"/>
        </w:rPr>
      </w:pPr>
      <w:r>
        <w:rPr>
          <w:b/>
          <w:color w:val="4F81BD" w:themeColor="accent1"/>
        </w:rPr>
        <w:t>9-</w:t>
      </w:r>
      <w:r w:rsidR="00286355" w:rsidRPr="00796BCB">
        <w:rPr>
          <w:b/>
          <w:color w:val="4F81BD" w:themeColor="accent1"/>
        </w:rPr>
        <w:t>180.06</w:t>
      </w:r>
      <w:r w:rsidR="00286355" w:rsidRPr="00796BCB">
        <w:rPr>
          <w:b/>
          <w:color w:val="4F81BD" w:themeColor="accent1"/>
        </w:rPr>
        <w:tab/>
      </w:r>
    </w:p>
    <w:p w14:paraId="35958E42" w14:textId="77777777" w:rsidR="00286355" w:rsidRPr="00F1688C" w:rsidRDefault="00286355" w:rsidP="00E1380A">
      <w:pPr>
        <w:pStyle w:val="Heading2"/>
      </w:pPr>
      <w:r w:rsidRPr="00F1688C">
        <w:t>EROSION PREVENTION</w:t>
      </w:r>
      <w:bookmarkEnd w:id="47"/>
    </w:p>
    <w:p w14:paraId="457F4F3F" w14:textId="77777777" w:rsidR="00B612F1" w:rsidRPr="00796BCB" w:rsidRDefault="00B612F1" w:rsidP="0084209F">
      <w:pPr>
        <w:pStyle w:val="V8NotesBody"/>
        <w:numPr>
          <w:ilvl w:val="0"/>
          <w:numId w:val="0"/>
        </w:numPr>
        <w:ind w:left="720" w:hanging="720"/>
        <w:rPr>
          <w:b/>
          <w:color w:val="4F81BD" w:themeColor="accent1"/>
        </w:rPr>
      </w:pPr>
      <w:r w:rsidRPr="00796BCB">
        <w:rPr>
          <w:b/>
          <w:color w:val="4F81BD" w:themeColor="accent1"/>
        </w:rPr>
        <w:t xml:space="preserve">NOTE: </w:t>
      </w:r>
      <w:r w:rsidR="00231A4B" w:rsidRPr="00796BCB">
        <w:rPr>
          <w:b/>
          <w:color w:val="4F81BD" w:themeColor="accent1"/>
        </w:rPr>
        <w:tab/>
      </w:r>
      <w:r w:rsidR="00F20881" w:rsidRPr="00F20881">
        <w:rPr>
          <w:b/>
          <w:color w:val="4F81BD" w:themeColor="accent1"/>
        </w:rPr>
        <w:t>NOTES (32-39) SHALL BE ADDED TO THE PLANS FOR PROJECTS REQUIRING LESS THAN 1 ACRE OF TOTAL DISTURBED AREA, FOR WHICH AN NPDES PERMIT IS NOT REQUIRED.  THESE NOTES SHOULD NOT BE ADDED TO RESURFACING PLANS.</w:t>
      </w:r>
    </w:p>
    <w:p w14:paraId="400FF27D" w14:textId="77777777" w:rsidR="00B612F1" w:rsidRPr="00CF18C2" w:rsidRDefault="00B612F1" w:rsidP="007F4717">
      <w:pPr>
        <w:pStyle w:val="V8NotesBody"/>
        <w:ind w:left="432" w:hanging="432"/>
      </w:pPr>
      <w:r w:rsidRPr="00CF18C2">
        <w:t>CONSTRUCTION SHALL BE SEQUENCED AND STAGED TO MINIMIZE THE EXPOSURE TIME OF GRADED OR DENUDED SOIL AREAS, PRESERVE TOPSOIL, AND MINIMIZE SOIL COMPACTION.</w:t>
      </w:r>
    </w:p>
    <w:p w14:paraId="3ED66DA4" w14:textId="77777777" w:rsidR="00B612F1" w:rsidRPr="00CF18C2" w:rsidRDefault="00B612F1" w:rsidP="007F4717">
      <w:pPr>
        <w:pStyle w:val="V8NotesBody"/>
        <w:ind w:left="432" w:hanging="432"/>
      </w:pPr>
      <w:r w:rsidRPr="00CF18C2">
        <w:t xml:space="preserve">THE ACCEPTED EPSC PLAN SHALL REQUIRE THAT EPSC MEASURES BE IN PLACE BEFORE CLEARING, GRUBBING, EXCAVATION, GRADING, CULVERT OR BRIDGE CONSTRUCTION, CUTTING, FILLING, OR ANY OTHER EARTHWORK OCCURS, EXCEPT AS SUCH WORK MAY BE NECESSARY TO INSTALL EPSC MEASURES. </w:t>
      </w:r>
    </w:p>
    <w:p w14:paraId="43390A50" w14:textId="77777777" w:rsidR="00B612F1" w:rsidRPr="00CF18C2" w:rsidRDefault="00B612F1" w:rsidP="007F4717">
      <w:pPr>
        <w:pStyle w:val="V8NotesBody"/>
        <w:ind w:left="432" w:hanging="432"/>
      </w:pPr>
      <w:r w:rsidRPr="00CF18C2">
        <w:t xml:space="preserve">NO WORK SHALL BE STARTED UNTIL THE CONTRACTOR'S PLAN FOR THE STAGING OF OPERATIONS, INCLUDING THE PLAN FOR STAGING OF TEMPORARY AND PERMANENT EPSC MEASURES, HAS BEEN ACCEPTED BY THE TDOT RESPONSIBLE PARTY. THE CONTRACTOR'S EPSC PLAN SHALL INCORPORATE AND SUPPLEMENT, AS ACCEPTABLE, THE BASIC EPSC DEVICES ON THE EPSC PLAN. </w:t>
      </w:r>
    </w:p>
    <w:p w14:paraId="7E4D81D1" w14:textId="77777777" w:rsidR="00B612F1" w:rsidRPr="00CF18C2" w:rsidRDefault="00B612F1" w:rsidP="007F4717">
      <w:pPr>
        <w:pStyle w:val="V8NotesBody"/>
        <w:ind w:left="432" w:hanging="432"/>
      </w:pPr>
      <w:r w:rsidRPr="00CF18C2">
        <w:t xml:space="preserve">TEMPORARY STABILIZATION SHALL BE INITIATED WITHIN 14 CALENDAR DAYS WHEN CONSTRUCTION ACTIVITIES ON A PORTION OF THE SITE ARE TEMPORARILY CEASED AND EARTH DISTURBING ACTIVITIES WILL NOT RESUME UNTIL AFTER 14 CALENDAR DAYS. PERMANENT STABILIZATION MEASURES IN DISTURBED AREAS SHALL BE INITIATED WITHIN 14 CALENDAR DAYS AFTER FINAL GRADING OF ANY PHASE OF CONSTRUCTION.   </w:t>
      </w:r>
    </w:p>
    <w:p w14:paraId="7E7A1832" w14:textId="77777777" w:rsidR="00B612F1" w:rsidRPr="00CF18C2" w:rsidRDefault="00B612F1" w:rsidP="007F4717">
      <w:pPr>
        <w:pStyle w:val="V8NotesBody"/>
        <w:ind w:left="432" w:hanging="432"/>
      </w:pPr>
      <w:r w:rsidRPr="00CF18C2">
        <w:t xml:space="preserve">STEEP SLOPES SHALL BE TEMPORARILY STABILIZED NOT LATER THAN 7 DAYS AFTER CONSTRUCTION ACTIVITY ON THE SLOPE HAS TEMPORARILY OR PERMANENTLY CEASED.  STEEP SLOPES ARE DEFINED AS A NATURAL OR CREATED SLOPE OF 35% GRADE OR GREATER REGARDLESS OF HEIGHT.  </w:t>
      </w:r>
    </w:p>
    <w:p w14:paraId="2CFF3E4F" w14:textId="77777777" w:rsidR="00B612F1" w:rsidRPr="00CF18C2" w:rsidRDefault="00B612F1" w:rsidP="007F4717">
      <w:pPr>
        <w:pStyle w:val="V8NotesBody"/>
        <w:ind w:left="432" w:hanging="432"/>
      </w:pPr>
      <w:r w:rsidRPr="00CF18C2">
        <w:t xml:space="preserve">PERMANENT STABILIZATION WILL REPLACE TEMPORARY MEASURES AS SOON AS PRACTICABLE. PRIORITY SHALL BE GIVEN TO FINISHING OPERATIONS AND PERMANENT EPSC MEASURES OVER TEMPORARY EPSC MEASURES ON ALL PROJECTS. </w:t>
      </w:r>
    </w:p>
    <w:p w14:paraId="57063830" w14:textId="77777777" w:rsidR="00B612F1" w:rsidRPr="00CF18C2" w:rsidRDefault="00B612F1" w:rsidP="007F4717">
      <w:pPr>
        <w:pStyle w:val="V8NotesBody"/>
        <w:ind w:left="432" w:hanging="432"/>
      </w:pPr>
      <w:r w:rsidRPr="00CF18C2">
        <w:t>TEMPORARY OR PERMANENT STABILIZATION MUST BE FREE OF FINES (SILT AND CLAY SIZED PARTICLES).  UNPACKED GRAVEL CONTAINING FINES OR CRUSHER-RUN WILL NOT BE CONSIDERED SUFFICIENT STABILIZATION.</w:t>
      </w:r>
    </w:p>
    <w:p w14:paraId="24A65AF6" w14:textId="77777777" w:rsidR="00B612F1" w:rsidRPr="00CF18C2" w:rsidRDefault="00B612F1" w:rsidP="007F4717">
      <w:pPr>
        <w:pStyle w:val="V8NotesBody"/>
        <w:ind w:left="432" w:hanging="432"/>
      </w:pPr>
      <w:r w:rsidRPr="00CF18C2">
        <w:t>DELAYING THE PLANTING OF COVER VEGETATION UNTIL WINTER MONTHS OR DRY MONTHS SHOULD BE AVOIDED.</w:t>
      </w:r>
    </w:p>
    <w:p w14:paraId="1CFC5AD3" w14:textId="77777777" w:rsidR="00F1688C" w:rsidRPr="00796BCB" w:rsidRDefault="00542C2A" w:rsidP="00A607EA">
      <w:pPr>
        <w:pStyle w:val="V8NotesBody"/>
        <w:numPr>
          <w:ilvl w:val="0"/>
          <w:numId w:val="0"/>
        </w:numPr>
        <w:ind w:left="461" w:hanging="461"/>
        <w:rPr>
          <w:b/>
          <w:color w:val="4F81BD" w:themeColor="accent1"/>
        </w:rPr>
      </w:pPr>
      <w:bookmarkStart w:id="50" w:name="_Toc473533348"/>
      <w:r>
        <w:rPr>
          <w:b/>
          <w:color w:val="4F81BD" w:themeColor="accent1"/>
        </w:rPr>
        <w:t>9-</w:t>
      </w:r>
      <w:r w:rsidR="00286355" w:rsidRPr="00796BCB">
        <w:rPr>
          <w:b/>
          <w:color w:val="4F81BD" w:themeColor="accent1"/>
        </w:rPr>
        <w:t>180.07</w:t>
      </w:r>
      <w:r w:rsidR="00286355" w:rsidRPr="00796BCB">
        <w:rPr>
          <w:b/>
          <w:color w:val="4F81BD" w:themeColor="accent1"/>
        </w:rPr>
        <w:tab/>
      </w:r>
    </w:p>
    <w:p w14:paraId="183500C2" w14:textId="77777777" w:rsidR="00286355" w:rsidRPr="00F1688C" w:rsidRDefault="00286355" w:rsidP="0084209F">
      <w:pPr>
        <w:pStyle w:val="Heading2"/>
      </w:pPr>
      <w:r w:rsidRPr="00F1688C">
        <w:t>PERMITS, PLANS &amp; RECORDS</w:t>
      </w:r>
      <w:bookmarkEnd w:id="50"/>
    </w:p>
    <w:p w14:paraId="446ADD7B" w14:textId="77777777" w:rsidR="00B612F1" w:rsidRPr="00796BCB" w:rsidRDefault="00B612F1" w:rsidP="0084209F">
      <w:pPr>
        <w:pStyle w:val="V8NotesBody"/>
        <w:numPr>
          <w:ilvl w:val="0"/>
          <w:numId w:val="0"/>
        </w:numPr>
        <w:ind w:left="720" w:hanging="720"/>
        <w:rPr>
          <w:b/>
          <w:color w:val="4F81BD" w:themeColor="accent1"/>
        </w:rPr>
      </w:pPr>
      <w:r w:rsidRPr="00796BCB">
        <w:rPr>
          <w:b/>
          <w:color w:val="4F81BD" w:themeColor="accent1"/>
        </w:rPr>
        <w:t xml:space="preserve">NOTE: </w:t>
      </w:r>
      <w:r w:rsidR="00F1688C" w:rsidRPr="00796BCB">
        <w:rPr>
          <w:b/>
          <w:color w:val="4F81BD" w:themeColor="accent1"/>
        </w:rPr>
        <w:tab/>
      </w:r>
      <w:r w:rsidR="00026CC7" w:rsidRPr="00026CC7">
        <w:rPr>
          <w:b/>
          <w:color w:val="4F81BD" w:themeColor="accent1"/>
        </w:rPr>
        <w:t>NOTES (40-44) ARE REQUIRED FOR ALL PROJECTS OTHER THAN RESURFACING PLANS.  ONLY NOTE (42) SHOULD BE ADDED TO ALL RESURFACING PLANS.</w:t>
      </w:r>
    </w:p>
    <w:p w14:paraId="52BF8AB4" w14:textId="77777777" w:rsidR="00B612F1" w:rsidRPr="00CF18C2" w:rsidRDefault="00B612F1" w:rsidP="007F4717">
      <w:pPr>
        <w:pStyle w:val="V8NotesBody"/>
        <w:ind w:left="432" w:hanging="432"/>
      </w:pPr>
      <w:r w:rsidRPr="00CF18C2">
        <w:t>THE CONTRACTOR SHALL BE SOLELY RESPONSIBLE FOR AND OBTAIN ANY NECESSARY ENVIRONMENTAL PERMITS OR APPROVALS, INCLUDING BUT NOT LIMITED TO ARCHAEOLOGY, ECOLOGY, HISTORICAL, HAZARDOUS MATERIALS, AIR AND NOISE, TDEC ARAP/401, USACE SECTION 404, TVA SECTION 26A, AND TDEC NPDES PERMITS, FROM FEDERAL, STATE AND/OR LOCAL AGENCIES REGARDING ANY MATERIAL AND STAGING AREAS AND THE OPERATION OF ANY PROJECT-DEDICATED ASPHALT AND/OR CONCRETE PLANTS TO BE USED.  ANY SUCH PERMITS SHALL BE SUPPLIED TO THE TDOT PROJECT RESPONSIBLE PARTY PRIOR TO THE USE OF THE PERMITTED AREA(S).</w:t>
      </w:r>
    </w:p>
    <w:p w14:paraId="1938FF1F" w14:textId="77777777" w:rsidR="00B612F1" w:rsidRPr="00CF18C2" w:rsidRDefault="00B612F1" w:rsidP="007F4717">
      <w:pPr>
        <w:pStyle w:val="V8NotesBody"/>
        <w:ind w:left="432" w:hanging="432"/>
      </w:pPr>
      <w:r w:rsidRPr="00CF18C2">
        <w:t>ANY DISAGREEMENT BETWEEN THE CONSTRUCTION PLANS, THE PROJECT AS CONSTRUCTED, AND THE PERMIT(S) ISSUED FOR THE PROJECT, SHALL BE BROUGHT TO THE ATTENTION OF THE TDOT PROJECT RESPONSIBLE PARTY. THE ENVIRONMENTAL DIVISION, DESIGN DIVISION, AND HEADQUARTERS CONSTRUCTION OFFICE SHALL BE CONTACTED IN THESE INSTANCES AND DECIDE WHICH HAS PRECEDENCE AND WHETHER PERMIT OR PLANS REVISIONS ARE NEEDED. IN GENERAL, PERMIT CONDITIONS WILL PREVAIL.</w:t>
      </w:r>
    </w:p>
    <w:p w14:paraId="3AA01909" w14:textId="77777777" w:rsidR="00BE663D" w:rsidRPr="00CF18C2" w:rsidRDefault="00BE663D" w:rsidP="007F4717">
      <w:pPr>
        <w:pStyle w:val="V8NotesBody"/>
        <w:ind w:left="432" w:hanging="432"/>
      </w:pPr>
      <w:r w:rsidRPr="00CF18C2">
        <w:t xml:space="preserve">IF A CHANGE IN PROJECT SCOPE OCCURS DURING CONSTRUCTION, INCLUDING VALUE ENGINEERING, THE TDOT PERMIT SECTION SHALL BE CONTACTED TO DETERMINE WHETHER PERMIT REVISIONS ARE NEEDED. THE ROADWAY DESIGN DIVISION SHALL BE CONTACTED TO DETERMINE IF ANY PLAN REVISIONS ARE NEEDED. </w:t>
      </w:r>
    </w:p>
    <w:p w14:paraId="2AED40C4" w14:textId="77777777" w:rsidR="00B612F1" w:rsidRPr="00CF18C2" w:rsidRDefault="00B612F1" w:rsidP="007F4717">
      <w:pPr>
        <w:pStyle w:val="V8NotesBody"/>
        <w:ind w:left="432" w:hanging="432"/>
      </w:pPr>
      <w:r w:rsidRPr="00CF18C2">
        <w:t xml:space="preserve">THE CONTRACTOR SHALL REVIEW ALL EXISTING PERMITS TO ENSURE THAT WORK AT PERMITTED SITES DOES NOT EXCEED EXPIRATION DATE. </w:t>
      </w:r>
      <w:r w:rsidRPr="00CF18C2">
        <w:t>IF WORK IS GOING TO BE CONTINUED AFTER EXPIRATION DATES, THE CONTRACTOR SHALL CONTACT THE TDOT PROJECT RESPONSIBLE PARTY TO COMMENCE PERMIT RENEWAL PROCESS</w:t>
      </w:r>
      <w:r w:rsidR="00905038" w:rsidRPr="00CF18C2">
        <w:t>.</w:t>
      </w:r>
    </w:p>
    <w:p w14:paraId="6ADA7884" w14:textId="77777777" w:rsidR="00B612F1" w:rsidRPr="00CF18C2" w:rsidRDefault="00B612F1" w:rsidP="007F4717">
      <w:pPr>
        <w:pStyle w:val="V8NotesBody"/>
        <w:ind w:left="432" w:hanging="432"/>
      </w:pPr>
      <w:r w:rsidRPr="00CF18C2">
        <w:t>ALL WATER QUALITY PERMITS SHALL BE POSTED NEAR THE MAIN ENTRANCE OF THE CONSTRUCTION SITE ACCESSIBLE TO THE PUBLIC. THE NAME, COMPANY NAME, EMAIL ADDRESS, TELEPHONE NUMBER AND ADDRESS OF THE PROJECT SITE OWNER, OPERATOR, OR A LOCAL CONTACT PERSON WITH A BRIEF DESCRIPTION OF THE PROJECT SHALL ALSO BE POSTED. IF POSTING THIS INFORMATION NEAR A MAIN ENTRANCE IS INFEASIBLE, THE INFORMATION SHALL BE PLACED IN A PUBLICLY ACCESSIBLE LOCATION NEAR WHERE THE CONSTRUCTION IS ACTIVELY UNDERWAY AND MOVED AS NECESSARY. THIS LOCATION SHALL BE POSTED AT THE CONSTRUCTION SITE. ALL POSTINGS SHALL BE MAINTAINED IN LEGIBLE CONDITION.</w:t>
      </w:r>
    </w:p>
    <w:p w14:paraId="5A4E4D92" w14:textId="77777777" w:rsidR="00B612F1" w:rsidRPr="00796BCB" w:rsidRDefault="00B612F1" w:rsidP="0084209F">
      <w:pPr>
        <w:pStyle w:val="V8NotesBody"/>
        <w:numPr>
          <w:ilvl w:val="0"/>
          <w:numId w:val="0"/>
        </w:numPr>
        <w:ind w:left="720" w:hanging="720"/>
        <w:rPr>
          <w:b/>
          <w:color w:val="4F81BD" w:themeColor="accent1"/>
        </w:rPr>
      </w:pPr>
      <w:r w:rsidRPr="00796BCB">
        <w:rPr>
          <w:b/>
          <w:color w:val="4F81BD" w:themeColor="accent1"/>
        </w:rPr>
        <w:t xml:space="preserve">NOTE: </w:t>
      </w:r>
      <w:r w:rsidR="00F1688C" w:rsidRPr="00796BCB">
        <w:rPr>
          <w:b/>
          <w:color w:val="4F81BD" w:themeColor="accent1"/>
        </w:rPr>
        <w:tab/>
      </w:r>
      <w:r w:rsidR="00026CC7" w:rsidRPr="00026CC7">
        <w:rPr>
          <w:b/>
          <w:color w:val="4F81BD" w:themeColor="accent1"/>
        </w:rPr>
        <w:t>NOTE (45) SHALL BE ADDED TO THE PLANS FOR PROJECTS REQUIRING LESS THAN 1 ACRE OF TOTAL DISTURBED AREA, FOR WHICH AN NPDES PERMIT IS NOT REQUIRED.  THIS NOTE SHOULD NOT BE ADDED TO RESURFACING PLANS.</w:t>
      </w:r>
    </w:p>
    <w:p w14:paraId="0902D05B" w14:textId="77777777" w:rsidR="00B612F1" w:rsidRPr="00CF18C2" w:rsidRDefault="00B612F1" w:rsidP="007F4717">
      <w:pPr>
        <w:pStyle w:val="V8NotesBody"/>
        <w:ind w:left="432" w:hanging="432"/>
      </w:pPr>
      <w:r w:rsidRPr="00CF18C2">
        <w:t>THE EPSC PLAN IS TO SERVE AS AN INITIAL GUIDE FOR SITE PERSONNEL AS THE CONSTRUCTION PROCESS DEVELOPS. IT MUST BE AMENDED, MODIFIED, AND UPDATED WHENEVER A CHANGE IN THE DESIGN OR CONSTRUCTION OF THE PROJECT OCCURS.  THE STAGES DEPICTED IN THE EPSC PLANS MAY NOT COINCIDE WITH THE ACTUAL PHASES OF CONSTRUCTION ESTABLISHED BY THE CONTRACTOR DURING CONSTRUCTION, THUS MODIFICATIONS WILL BE REQUIRED TO ENSURE THE EPSC PLAN IS MAINTAINED TO DEPICT CURRENT SITE CONDITIONS. IT SHOULD BE MAINTAINED SUCH THAT IT WILL ALWAYS REFLECT THE MEASURES THAT ARE INSTALLED DURING THE VARIOUS PHASES OF CONSTRUCTION. IT IS IMPRACTICAL TO DETERMINE ALL THE INTERMEDIATE PHASES OF CONSTRUCTION THAT WILL OCCUR, THUS THESE DOCUMENTS WILL HAVE TO BE UPDATED THROUGHOUT THE LIFE OF THE CONSTRUCTION PROJECT.</w:t>
      </w:r>
    </w:p>
    <w:p w14:paraId="4BFFDF44" w14:textId="77777777" w:rsidR="00F1688C" w:rsidRPr="00796BCB" w:rsidRDefault="00542C2A" w:rsidP="00A607EA">
      <w:pPr>
        <w:pStyle w:val="V8NotesBody"/>
        <w:numPr>
          <w:ilvl w:val="0"/>
          <w:numId w:val="0"/>
        </w:numPr>
        <w:ind w:left="461" w:hanging="461"/>
        <w:rPr>
          <w:b/>
          <w:color w:val="4F81BD" w:themeColor="accent1"/>
        </w:rPr>
      </w:pPr>
      <w:bookmarkStart w:id="51" w:name="_Toc473533349"/>
      <w:r>
        <w:rPr>
          <w:b/>
          <w:color w:val="4F81BD" w:themeColor="accent1"/>
        </w:rPr>
        <w:t>9-</w:t>
      </w:r>
      <w:r w:rsidR="00286355" w:rsidRPr="00796BCB">
        <w:rPr>
          <w:b/>
          <w:color w:val="4F81BD" w:themeColor="accent1"/>
        </w:rPr>
        <w:t>180.08</w:t>
      </w:r>
      <w:r w:rsidR="00286355" w:rsidRPr="00796BCB">
        <w:rPr>
          <w:b/>
          <w:color w:val="4F81BD" w:themeColor="accent1"/>
        </w:rPr>
        <w:tab/>
      </w:r>
    </w:p>
    <w:p w14:paraId="322513FD" w14:textId="77777777" w:rsidR="00286355" w:rsidRPr="00F1688C" w:rsidRDefault="00286355" w:rsidP="0084209F">
      <w:pPr>
        <w:pStyle w:val="Heading2"/>
      </w:pPr>
      <w:r w:rsidRPr="00F1688C">
        <w:t>GOOD HOUSEKEEPING MEASURES &amp; WASTE DISPOSAL</w:t>
      </w:r>
      <w:bookmarkEnd w:id="51"/>
    </w:p>
    <w:p w14:paraId="537C940C" w14:textId="77777777" w:rsidR="00B612F1" w:rsidRPr="00796BCB" w:rsidRDefault="00B612F1" w:rsidP="0084209F">
      <w:pPr>
        <w:pStyle w:val="V8NotesBody"/>
        <w:numPr>
          <w:ilvl w:val="0"/>
          <w:numId w:val="0"/>
        </w:numPr>
        <w:ind w:left="720" w:hanging="720"/>
        <w:rPr>
          <w:b/>
          <w:color w:val="4F81BD" w:themeColor="accent1"/>
        </w:rPr>
      </w:pPr>
      <w:r w:rsidRPr="00796BCB">
        <w:rPr>
          <w:b/>
          <w:color w:val="4F81BD" w:themeColor="accent1"/>
        </w:rPr>
        <w:t xml:space="preserve">NOTE: </w:t>
      </w:r>
      <w:r w:rsidR="00F1688C" w:rsidRPr="00796BCB">
        <w:rPr>
          <w:b/>
          <w:color w:val="4F81BD" w:themeColor="accent1"/>
        </w:rPr>
        <w:tab/>
      </w:r>
      <w:r w:rsidRPr="00796BCB">
        <w:rPr>
          <w:b/>
          <w:color w:val="4F81BD" w:themeColor="accent1"/>
        </w:rPr>
        <w:t>NOTES (4</w:t>
      </w:r>
      <w:r w:rsidR="00BE663D" w:rsidRPr="00796BCB">
        <w:rPr>
          <w:b/>
          <w:color w:val="4F81BD" w:themeColor="accent1"/>
        </w:rPr>
        <w:t>6</w:t>
      </w:r>
      <w:r w:rsidRPr="00796BCB">
        <w:rPr>
          <w:b/>
          <w:color w:val="4F81BD" w:themeColor="accent1"/>
        </w:rPr>
        <w:t>-</w:t>
      </w:r>
      <w:r w:rsidR="00BE663D" w:rsidRPr="00796BCB">
        <w:rPr>
          <w:b/>
          <w:color w:val="4F81BD" w:themeColor="accent1"/>
        </w:rPr>
        <w:t>57) ARE REQUIRED FOR ALL PROJECTS, INCLUDING RESURFACING.</w:t>
      </w:r>
    </w:p>
    <w:p w14:paraId="6D48609B" w14:textId="77777777" w:rsidR="00B612F1" w:rsidRPr="00CF18C2" w:rsidRDefault="00170E2F" w:rsidP="007F4717">
      <w:pPr>
        <w:pStyle w:val="V8NotesBody"/>
        <w:ind w:left="432" w:hanging="432"/>
      </w:pPr>
      <w:r w:rsidRPr="00CF18C2">
        <w:t>THE CONTRACTOR SHALL ESTABLISH AND MAINTAIN A PROACTIVE METHOD TO PREVENT LITTER AND CONSTRUCTION WASTES FROM ENTERING WATERS OF THE STATE/U.S. THESE MATERIALS SHALL BE REMOVED FROM STORMWATER EXPOSURE PRIOR TO ANTICIPATED STORM EVENTS OR BEFORE BEING CARRIED OFFSITE BY WIND, OR OTHERWISE PREVENTED FROM BECOMING A POLLUTANT SOURCE FOR STORMWATER DISCHARGES. AFTER USE, MATERIALS USED FOR EPSC SHALL BE REMOVED FROM THE SITE.</w:t>
      </w:r>
      <w:r w:rsidR="00B612F1" w:rsidRPr="00CF18C2">
        <w:t xml:space="preserve"> </w:t>
      </w:r>
    </w:p>
    <w:p w14:paraId="0CAF08C2" w14:textId="77777777" w:rsidR="00170E2F" w:rsidRPr="00CF18C2" w:rsidRDefault="00170E2F" w:rsidP="007F4717">
      <w:pPr>
        <w:pStyle w:val="V8NotesBody"/>
        <w:ind w:left="432" w:hanging="432"/>
      </w:pPr>
      <w:r w:rsidRPr="00CF18C2">
        <w:t xml:space="preserve">THE CONTRACTOR SHALL TAKE APPROPRIATE STEPS TO ENSURE THAT PETROLEUM PRODUCTS OR OTHER CHEMICAL POLLUTANTS ARE PREVENTED FROM ENTERING WATERS OF THE STATE/U.S. ALL EQUIPMENT REFUELING, SERVICING, AND STAGING AREAS SHALL COMPLY WITH ALL LOCAL, STATE, AND FEDERAL LAWS, RULES, REGULATIONS, AND ORDINANCES, INCLUDING THOSE OF THE NATIONAL FIRE PROTECTION ASSOCIATION. APPROPRIATE CONTAINMENT MEASURES FOR THESE AREAS SHALL BE USED. </w:t>
      </w:r>
    </w:p>
    <w:p w14:paraId="31EFA410" w14:textId="77777777" w:rsidR="00B612F1" w:rsidRPr="00CF18C2" w:rsidRDefault="00170E2F" w:rsidP="007F4717">
      <w:pPr>
        <w:pStyle w:val="V8NotesBody"/>
        <w:ind w:left="432" w:hanging="432"/>
      </w:pPr>
      <w:r w:rsidRPr="00CF18C2">
        <w:t xml:space="preserve">CONTRACTORS SHALL PROVIDE DESIGNATED TRUCK WASHOUT AREAS ON THE SITE.  THESE AREAS MUST BE SELF CONTAINED, NOT CONNECTED TO ANY STORMWATER OUTLET OF THE SITE, AND PROPERLY SIGNED.  WASH DOWN OR WASTE DISCHARGE OF CONCRETE TRUCKS SHALL NOT BE PERMITTED ONSITE UNLESS PROPER SETTLEMENT AREAS HAVE BEEN PROVIDED IN ACCORDANCE WITH BOTH STATE AND FEDERAL REGULATIONS. </w:t>
      </w:r>
      <w:r w:rsidR="00B612F1" w:rsidRPr="00CF18C2">
        <w:t xml:space="preserve">  </w:t>
      </w:r>
    </w:p>
    <w:p w14:paraId="5175CC62" w14:textId="77777777" w:rsidR="00B612F1" w:rsidRPr="00CF18C2" w:rsidRDefault="00170E2F" w:rsidP="007F4717">
      <w:pPr>
        <w:pStyle w:val="V8NotesBody"/>
        <w:ind w:left="432" w:hanging="432"/>
      </w:pPr>
      <w:r w:rsidRPr="00CF18C2">
        <w:t>WHEEL WASH WATER SHALL BE COLLECTED AND ALLOWED TO SETTLE OUT SUSPENDED SOLIDS PRIOR TO DISCHARGE.  WHEEL WASH WATER SHALL NOT BE DISCHARGED DIRECTLY INTO ANY STORMWATER SYSTEM</w:t>
      </w:r>
      <w:r w:rsidR="00BF4805" w:rsidRPr="00CF18C2">
        <w:t xml:space="preserve"> OR STORMWATER TREATMENT SYSTEM</w:t>
      </w:r>
      <w:r w:rsidR="00B612F1" w:rsidRPr="00CF18C2">
        <w:t>.</w:t>
      </w:r>
    </w:p>
    <w:p w14:paraId="2F2EABE3" w14:textId="77777777" w:rsidR="00170E2F" w:rsidRPr="00CF18C2" w:rsidRDefault="00170E2F" w:rsidP="007F4717">
      <w:pPr>
        <w:pStyle w:val="V8NotesBody"/>
        <w:ind w:left="432" w:hanging="432"/>
      </w:pPr>
      <w:r w:rsidRPr="00CF18C2">
        <w:t>IF PORTABLE SANITARY FACILITIES ARE PROVIDED ON CONSTRUCTION SITES, SANITARY WASTE SHALL BE COLLECTED FROM THE PORTABLE UNITS IN A TIMELY MANNER BY A LICENSED WASTE MANAGEMENT CONTRACTOR OR AS REQUIRED BY ANY REGULATIONS. THE CONTRACTOR SHALL OBTAIN ANY AND ALL NECESSARY PERMITS TO DISPOSE OF SANITARY WASTE.</w:t>
      </w:r>
    </w:p>
    <w:p w14:paraId="2C84E69A" w14:textId="77777777" w:rsidR="00170E2F" w:rsidRPr="00CF18C2" w:rsidRDefault="00170E2F" w:rsidP="007F4717">
      <w:pPr>
        <w:pStyle w:val="V8NotesBody"/>
        <w:ind w:left="432" w:hanging="432"/>
      </w:pPr>
      <w:r w:rsidRPr="00CF18C2">
        <w:t xml:space="preserve">ONLY CONSTRUCTION PRODUCTS NEEDED SHALL BE STORED ONSITE BY THE CONTRACTOR.  THE CONTRACTOR SHALL STORE ALL MATERIALS UNDER COVER AND IN APPROPRIATE CONTAINERS.  PRODUCTS MUST BE STORED IN ORIGINAL CONTAINERS AND LABELED.  MATERIAL MIXING SHALL BE CONDUCTED IN ACCORDANCE WITH THE MANUFACTURER’S RECOMMENDATIONS. THE CONTRACTOR’S RESPONSIBLE PARTY SHALL </w:t>
      </w:r>
      <w:r w:rsidRPr="00CF18C2">
        <w:lastRenderedPageBreak/>
        <w:t xml:space="preserve">INSPECT MATERIALS STORAGE AREAS REGULARLY TO ENSURE PROPER USE AND DISPOSAL.  </w:t>
      </w:r>
    </w:p>
    <w:p w14:paraId="018F7233" w14:textId="77777777" w:rsidR="00170E2F" w:rsidRPr="00CF18C2" w:rsidRDefault="00170E2F" w:rsidP="007F4717">
      <w:pPr>
        <w:pStyle w:val="V8NotesBody"/>
        <w:ind w:left="432" w:hanging="432"/>
      </w:pPr>
      <w:r w:rsidRPr="00CF18C2">
        <w:t>WHEN POSSIBLE, ALL PRODUCTS SHALL BE USED COMPLETELY BEFORE PROPERLY DISPOSING OF THE CONTAINER OFFSITE. THE MANUFACTURER’S DIRECTIONS FOR DISPOSAL OF MATERIALS AND CONTAINERS SHALL BE FOLLOWED.</w:t>
      </w:r>
    </w:p>
    <w:p w14:paraId="771CB03E" w14:textId="77777777" w:rsidR="00170E2F" w:rsidRPr="00CF18C2" w:rsidRDefault="00170E2F" w:rsidP="007F4717">
      <w:pPr>
        <w:pStyle w:val="V8NotesBody"/>
        <w:ind w:left="432" w:hanging="432"/>
      </w:pPr>
      <w:r w:rsidRPr="00CF18C2">
        <w:t>ALL PAINT CONTAINERS SHALL BE TIGHTLY SEALED AND STORED WHEN NOT REQUIRED FOR USE.  EXCESS PAINT SHALL BE DISPOSED OF ACCORDING TO THE MANUFACTURER’S INSTRUCTIONS AND APPLICABLE STATE AND LOCAL REGULATIONS.</w:t>
      </w:r>
    </w:p>
    <w:p w14:paraId="22A230B0" w14:textId="77777777" w:rsidR="00473F77" w:rsidRPr="00CF18C2" w:rsidRDefault="00473F77" w:rsidP="007F4717">
      <w:pPr>
        <w:pStyle w:val="V8NotesBody"/>
        <w:ind w:left="432" w:hanging="432"/>
      </w:pPr>
      <w:r w:rsidRPr="00CF18C2">
        <w:t>ALL HAZARDOUS WASTE MATERIALS SHALL BE DISPOSED OF IN A MANNER WHICH IS COMPLIANT WITH LOCAL OR STATE REGULATIONS.  SITE PERSONNEL SHALL BE INSTRUCTED IN THESE PRACTICES, AND THE INDIVIDUAL DESIGNATED AS THE CONTRACTOR’S RESPONSIBLE PARTY SHALL BE RESPONSIBLE FOR SEEING THAT THESE PRACTICES ARE FOLLOWED. THE CONTRACTOR SHALL OBTAIN ANY AND ALL NECESSARY PERMITS TO DISPOSE OF HAZARDOUS MATERIAL.</w:t>
      </w:r>
    </w:p>
    <w:p w14:paraId="4332A030" w14:textId="77777777" w:rsidR="00473F77" w:rsidRPr="00CF18C2" w:rsidRDefault="00473F77" w:rsidP="007F4717">
      <w:pPr>
        <w:pStyle w:val="V8NotesBody"/>
        <w:ind w:left="432" w:hanging="432"/>
      </w:pPr>
      <w:r w:rsidRPr="00CF18C2">
        <w:t xml:space="preserve">OPEN BURNING IS PROHIBITED UNLESS IT IS SPECIFICALLY ALLOWED BY LAW. IF ALLOWED, NATURAL VEGETATION, TREES, AND UNTREATED LUMBER SHALL BE THE ONLY MATERIALS THAT CAN BE OPEN BURNED. THE CONTRACTOR SHALL BE RESPONSIBLE FOR OBTAINING ALL APPLICABLE STATE AND LOCAL PERMITS PRIOR TO ANY BURNING.  </w:t>
      </w:r>
    </w:p>
    <w:p w14:paraId="08381986" w14:textId="77777777" w:rsidR="00473F77" w:rsidRPr="00CF18C2" w:rsidRDefault="00473F77" w:rsidP="007F4717">
      <w:pPr>
        <w:pStyle w:val="V8NotesBody"/>
        <w:ind w:left="432" w:hanging="432"/>
      </w:pPr>
      <w:r w:rsidRPr="00CF18C2">
        <w:t>DISPOSAL OF ONSITE VEGETATION AND TREES BY CHIPPING THEM INTO MULCH IS PREFERABLE TO OPEN BURNING.  THIS MULCH MAY BE USED AS AN ONSITE SOIL STABILIZATION MEASURE WHERE APPROPRIATE.</w:t>
      </w:r>
    </w:p>
    <w:p w14:paraId="6B37D31D" w14:textId="77777777" w:rsidR="00473F77" w:rsidRPr="00CF18C2" w:rsidRDefault="00473F77" w:rsidP="007F4717">
      <w:pPr>
        <w:pStyle w:val="V8NotesBody"/>
        <w:ind w:left="432" w:hanging="432"/>
      </w:pPr>
      <w:r w:rsidRPr="00CF18C2">
        <w:t>WASTE MATERIAL (EARTH, ROCK, ASPHALT, CONCRETE, ETC.) NOT REQUIRED FOR THE CONSTRUCTION OF THE PROJECT WILL BE DISPOSED OF BY THE CONTRACTOR. IMPACTS TO WATERS OF THE STATE/U.S. SHALL BE AVOIDED IF POSSIBLE. IF UNAVOIDABLE, THE CONTRACTOR WILL OBTAIN ANY AND ALL NECESSARY PERMITS INCLUDING, BUT NOT LIMITED TO NPDES, AQUATIC RESOURCES ALTERATION PERMIT(S), CORPS OF ENGINEERS SECTION 404 PERMITS, AND TVA SECTION 26A PERMITS TO DISPOSE OF WASTE MATERIALS.</w:t>
      </w:r>
    </w:p>
    <w:p w14:paraId="57AAEA88" w14:textId="77777777" w:rsidR="00F1688C" w:rsidRPr="00796BCB" w:rsidRDefault="00542C2A" w:rsidP="00A607EA">
      <w:pPr>
        <w:pStyle w:val="V8NotesBody"/>
        <w:numPr>
          <w:ilvl w:val="0"/>
          <w:numId w:val="0"/>
        </w:numPr>
        <w:ind w:left="461" w:hanging="461"/>
        <w:rPr>
          <w:b/>
          <w:color w:val="4F81BD" w:themeColor="accent1"/>
        </w:rPr>
      </w:pPr>
      <w:bookmarkStart w:id="52" w:name="_Toc473533350"/>
      <w:r>
        <w:rPr>
          <w:b/>
          <w:color w:val="4F81BD" w:themeColor="accent1"/>
        </w:rPr>
        <w:t>9-</w:t>
      </w:r>
      <w:r w:rsidR="00DC7A04" w:rsidRPr="00796BCB">
        <w:rPr>
          <w:b/>
          <w:color w:val="4F81BD" w:themeColor="accent1"/>
        </w:rPr>
        <w:t>180.09</w:t>
      </w:r>
      <w:r w:rsidR="00DC7A04" w:rsidRPr="00796BCB">
        <w:rPr>
          <w:b/>
          <w:color w:val="4F81BD" w:themeColor="accent1"/>
        </w:rPr>
        <w:tab/>
      </w:r>
    </w:p>
    <w:p w14:paraId="52F44BEE" w14:textId="77777777" w:rsidR="00DC7A04" w:rsidRPr="00F1688C" w:rsidRDefault="00DC7A04" w:rsidP="003F3313">
      <w:pPr>
        <w:pStyle w:val="Heading2"/>
      </w:pPr>
      <w:r w:rsidRPr="00F1688C">
        <w:t>SUPPORT ACTIVITIES</w:t>
      </w:r>
      <w:bookmarkEnd w:id="52"/>
    </w:p>
    <w:p w14:paraId="0111D237" w14:textId="77777777" w:rsidR="00B612F1" w:rsidRPr="00026CC7" w:rsidRDefault="00B612F1" w:rsidP="00A607EA">
      <w:pPr>
        <w:pStyle w:val="V8NotesBody"/>
        <w:numPr>
          <w:ilvl w:val="0"/>
          <w:numId w:val="0"/>
        </w:numPr>
        <w:ind w:left="461" w:hanging="461"/>
        <w:rPr>
          <w:b/>
          <w:color w:val="4F81BD" w:themeColor="accent1"/>
        </w:rPr>
      </w:pPr>
      <w:r w:rsidRPr="00796BCB">
        <w:rPr>
          <w:b/>
          <w:color w:val="4F81BD" w:themeColor="accent1"/>
        </w:rPr>
        <w:t xml:space="preserve">NOTE: </w:t>
      </w:r>
      <w:r w:rsidR="00F1688C" w:rsidRPr="00796BCB">
        <w:rPr>
          <w:b/>
          <w:color w:val="4F81BD" w:themeColor="accent1"/>
        </w:rPr>
        <w:tab/>
      </w:r>
      <w:r w:rsidR="00026CC7" w:rsidRPr="00026CC7">
        <w:rPr>
          <w:b/>
          <w:color w:val="4F81BD" w:themeColor="accent1"/>
        </w:rPr>
        <w:t xml:space="preserve">NOTE (58) IS REQUIRED FOR ALL PROJECTS OTHER THAN </w:t>
      </w:r>
      <w:r w:rsidR="00026CC7">
        <w:rPr>
          <w:b/>
          <w:color w:val="4F81BD" w:themeColor="accent1"/>
        </w:rPr>
        <w:tab/>
      </w:r>
      <w:r w:rsidR="00026CC7" w:rsidRPr="00026CC7">
        <w:rPr>
          <w:b/>
          <w:color w:val="4F81BD" w:themeColor="accent1"/>
        </w:rPr>
        <w:t>RESURFACING PROJECTS.</w:t>
      </w:r>
    </w:p>
    <w:p w14:paraId="23BA38E9" w14:textId="77777777" w:rsidR="00B612F1" w:rsidRPr="00CF18C2" w:rsidRDefault="00B612F1" w:rsidP="007F4717">
      <w:pPr>
        <w:pStyle w:val="V8NotesBody"/>
        <w:ind w:left="432" w:hanging="432"/>
      </w:pPr>
      <w:r w:rsidRPr="00CF18C2">
        <w:t xml:space="preserve">MATERIALS AND STAGING AREAS SHALL NOT AFFECT ANY WATERS OF THE STATE/U.S. UNLESS THESE AREAS ARE SPECIFICALLY COVERED BY ENVIRONMENTAL PERMITS, OBTAINED SOLELY BY THE CONTRACTOR. THE CONTRACTOR SHALL REVIEW ALL EXISTING PERMITS TO ENSURE THAT WORK AT PERMITTED SITES DOES NOT EXCEED EXPIRATION DATES. IF WORK IS GOING TO BE CONTINUED AFTER EXPIRATION DATES, THE CONTRACTOR SHALL CONTACT THE TDOT PROJECT RESPONSIBLE PARTY TO COMMENCE PERMIT RENEWAL PROCESS. </w:t>
      </w:r>
    </w:p>
    <w:p w14:paraId="3A260D93" w14:textId="77777777" w:rsidR="00B612F1" w:rsidRPr="00796BCB" w:rsidRDefault="00B612F1" w:rsidP="0084209F">
      <w:pPr>
        <w:pStyle w:val="V8NotesBody"/>
        <w:numPr>
          <w:ilvl w:val="0"/>
          <w:numId w:val="0"/>
        </w:numPr>
        <w:ind w:left="720" w:hanging="720"/>
        <w:rPr>
          <w:b/>
          <w:color w:val="4F81BD" w:themeColor="accent1"/>
        </w:rPr>
      </w:pPr>
      <w:r w:rsidRPr="00796BCB">
        <w:rPr>
          <w:b/>
          <w:color w:val="4F81BD" w:themeColor="accent1"/>
        </w:rPr>
        <w:t xml:space="preserve">NOTE: </w:t>
      </w:r>
      <w:r w:rsidR="00F1688C" w:rsidRPr="00796BCB">
        <w:rPr>
          <w:b/>
          <w:color w:val="4F81BD" w:themeColor="accent1"/>
        </w:rPr>
        <w:tab/>
      </w:r>
      <w:r w:rsidR="00026CC7" w:rsidRPr="00026CC7">
        <w:rPr>
          <w:b/>
          <w:color w:val="4F81BD" w:themeColor="accent1"/>
        </w:rPr>
        <w:t>NOTES (59-61) SHALL BE ADDED TO THE PLANS FOR PROJECTS REQUIRING LESS THAN 1 ACRE OF TOTAL DISTURBED AREA, FOR WHICH AN NPDES PERMIT IS NOT REQUIRED.  THESE NOTES DO NOT APPLY TO RESURFACING PLANS.</w:t>
      </w:r>
    </w:p>
    <w:p w14:paraId="60E397F4" w14:textId="77777777" w:rsidR="00B612F1" w:rsidRPr="00CF18C2" w:rsidRDefault="00B612F1" w:rsidP="007F4717">
      <w:pPr>
        <w:pStyle w:val="V8NotesBody"/>
        <w:ind w:left="432" w:hanging="432"/>
      </w:pPr>
      <w:r w:rsidRPr="00CF18C2">
        <w:t xml:space="preserve">IF OFFSITE BORROW AND WASTE AREAS BECOME NECESSARY DURING THE LIFE OF THE PROJECT, THIS SUPPORT ACTIVITY SHALL BE ADDRESSED PER THE TDOT WASTE AND BORROW MANUAL. </w:t>
      </w:r>
    </w:p>
    <w:p w14:paraId="1649622E" w14:textId="77777777" w:rsidR="00B612F1" w:rsidRPr="00CF18C2" w:rsidRDefault="00B612F1" w:rsidP="007F4717">
      <w:pPr>
        <w:pStyle w:val="V8NotesBody"/>
        <w:ind w:left="432" w:hanging="432"/>
      </w:pPr>
      <w:r w:rsidRPr="00CF18C2">
        <w:t xml:space="preserve">MATERIALS AND STAGING AREAS SHALL BE LOCATED IN NON-WETLAND AREAS AND ABOVE THE 100-YEAR, FEDERAL EMERGENCY MANAGEMENT AGENCY FLOODPLAIN. </w:t>
      </w:r>
    </w:p>
    <w:p w14:paraId="18483FD4" w14:textId="77777777" w:rsidR="00B612F1" w:rsidRPr="00CF18C2" w:rsidRDefault="00B612F1" w:rsidP="007F4717">
      <w:pPr>
        <w:pStyle w:val="V8NotesBody"/>
        <w:ind w:left="432" w:hanging="432"/>
      </w:pPr>
      <w:r w:rsidRPr="00CF18C2">
        <w:t>IT WILL BE THE RESPONSIBILITY OF THE CONTRACTOR TO SUPPLY EPSC PLANS FOR THE MATERIAL AND STAGING AREAS TO THE ENVIRONMENTAL DIVISION COMPLIANCE AND FIELD SERVICES OFFICE FOR REVIEW.</w:t>
      </w:r>
    </w:p>
    <w:p w14:paraId="26C55593" w14:textId="77777777" w:rsidR="00F1688C" w:rsidRPr="00796BCB" w:rsidRDefault="00542C2A" w:rsidP="00A607EA">
      <w:pPr>
        <w:pStyle w:val="V8NotesBody"/>
        <w:numPr>
          <w:ilvl w:val="0"/>
          <w:numId w:val="0"/>
        </w:numPr>
        <w:ind w:left="461" w:hanging="461"/>
        <w:rPr>
          <w:b/>
          <w:color w:val="4F81BD" w:themeColor="accent1"/>
        </w:rPr>
      </w:pPr>
      <w:bookmarkStart w:id="53" w:name="_Toc473533351"/>
      <w:r>
        <w:rPr>
          <w:b/>
          <w:color w:val="4F81BD" w:themeColor="accent1"/>
        </w:rPr>
        <w:t>9-</w:t>
      </w:r>
      <w:r w:rsidR="00EB5F75" w:rsidRPr="00796BCB">
        <w:rPr>
          <w:b/>
          <w:color w:val="4F81BD" w:themeColor="accent1"/>
        </w:rPr>
        <w:t>180.10</w:t>
      </w:r>
      <w:r w:rsidR="00EB5F75" w:rsidRPr="00796BCB">
        <w:rPr>
          <w:b/>
          <w:color w:val="4F81BD" w:themeColor="accent1"/>
        </w:rPr>
        <w:tab/>
      </w:r>
    </w:p>
    <w:p w14:paraId="7B70ACA9" w14:textId="77777777" w:rsidR="00EB5F75" w:rsidRPr="00F1688C" w:rsidRDefault="00EB5F75" w:rsidP="0084209F">
      <w:pPr>
        <w:pStyle w:val="Heading2"/>
      </w:pPr>
      <w:r w:rsidRPr="00F1688C">
        <w:t>SPILL PREVENTION, MANAGEMENT &amp; NOTIFICATION</w:t>
      </w:r>
      <w:bookmarkEnd w:id="53"/>
    </w:p>
    <w:p w14:paraId="2C9CBB71" w14:textId="77777777" w:rsidR="00B612F1" w:rsidRPr="00796BCB" w:rsidRDefault="00B612F1" w:rsidP="0084209F">
      <w:pPr>
        <w:pStyle w:val="V8NotesBody"/>
        <w:numPr>
          <w:ilvl w:val="0"/>
          <w:numId w:val="0"/>
        </w:numPr>
        <w:ind w:left="720" w:hanging="720"/>
        <w:rPr>
          <w:b/>
          <w:color w:val="4F81BD" w:themeColor="accent1"/>
        </w:rPr>
      </w:pPr>
      <w:r w:rsidRPr="00796BCB">
        <w:rPr>
          <w:b/>
          <w:color w:val="4F81BD" w:themeColor="accent1"/>
        </w:rPr>
        <w:t xml:space="preserve">NOTE: </w:t>
      </w:r>
      <w:r w:rsidR="00F1688C" w:rsidRPr="00796BCB">
        <w:rPr>
          <w:b/>
          <w:color w:val="4F81BD" w:themeColor="accent1"/>
        </w:rPr>
        <w:tab/>
      </w:r>
      <w:r w:rsidR="00026CC7" w:rsidRPr="00026CC7">
        <w:rPr>
          <w:b/>
          <w:color w:val="4F81BD" w:themeColor="accent1"/>
        </w:rPr>
        <w:t>NOTES (62-71) SHALL BE ADDED TO THE PLANS FOR PROJECTS REQUIRING LESS THAN 1 ACRE OF TOTAL DISTURBED AREA, FOR WHICH AN NPDES PERMIT IS NOT REQUIRED, AND TO ALL RESURFACING PLANS.</w:t>
      </w:r>
    </w:p>
    <w:p w14:paraId="13CFB532" w14:textId="77777777" w:rsidR="00655B02" w:rsidRPr="00CF18C2" w:rsidRDefault="00655B02" w:rsidP="007F4717">
      <w:pPr>
        <w:pStyle w:val="V8NotesBody"/>
        <w:ind w:left="432" w:hanging="432"/>
      </w:pPr>
      <w:r w:rsidRPr="00CF18C2">
        <w:t xml:space="preserve">ALL ONSITE VEHICLES SHALL BE MONITORED FOR LEAKS AND RECEIVE REGULAR PREVENTIVE MAINTENANCE TO REDUCE THE CHANCE OF LEAKAGE AND SPILLS.  </w:t>
      </w:r>
    </w:p>
    <w:p w14:paraId="2266FC28" w14:textId="77777777" w:rsidR="00655B02" w:rsidRPr="00CF18C2" w:rsidRDefault="00655B02" w:rsidP="007F4717">
      <w:pPr>
        <w:pStyle w:val="V8NotesBody"/>
        <w:ind w:left="432" w:hanging="432"/>
      </w:pPr>
      <w:r w:rsidRPr="00CF18C2">
        <w:t>FOR ALL HAZARDOUS MATERIALS STORED ONSITE, THE MANUFACTURER’S RECOMMENDED METHODS FOR SPILL CLEAN UP SHALL BE CLEARLY POSTED.  SITE PERSONNEL SHALL BE MADE AWARE OF THE PROCEDURES AND THE LOCATIONS OF THE INFORMATION AND CLEANUP SUPPLIES.</w:t>
      </w:r>
    </w:p>
    <w:p w14:paraId="63E45ED3" w14:textId="77777777" w:rsidR="00655B02" w:rsidRPr="00CF18C2" w:rsidRDefault="00655B02" w:rsidP="007F4717">
      <w:pPr>
        <w:pStyle w:val="V8NotesBody"/>
        <w:ind w:left="432" w:hanging="432"/>
      </w:pPr>
      <w:r w:rsidRPr="00CF18C2">
        <w:t xml:space="preserve">APPROPRIATE CLEANUP MATERIALS AND EQUIPMENT SHALL BE MAINTAINED BY THE CONTRACTOR IN THE MATERIALS STORAGE AREA ONSITE AND UNDER COVER. SPILL RESPONSE EQUIPMENT SHALL BE INSPECTED AND MAINTAINED BY THE CONTRACTOR AS NECESSARY TO REPLACE ANY MATERIALS USED IN SPILL RESPONSE ACTIVITIES. </w:t>
      </w:r>
    </w:p>
    <w:p w14:paraId="4B16ABC1" w14:textId="77777777" w:rsidR="00655B02" w:rsidRPr="00CF18C2" w:rsidRDefault="00655B02" w:rsidP="007F4717">
      <w:pPr>
        <w:pStyle w:val="V8NotesBody"/>
        <w:ind w:left="432" w:hanging="432"/>
      </w:pPr>
      <w:r w:rsidRPr="00CF18C2">
        <w:t>ALL SPILLS SHALL BE CLEANED IMMEDIATELY AFTER DISCOVERY AND THE MATERIALS DISPOSED OF PROPERLY.  THE SPILL AREA SHALL BE KEPT WELL VENTILATED AND PERSONNEL WILL WEAR APPROPRIATE PROTECTIVE CLOTHING TO PREVENT INJURY FROM CONTACT WITH A HAZARDOUS SUBSTANCE.</w:t>
      </w:r>
    </w:p>
    <w:p w14:paraId="3FC7E28E" w14:textId="77777777" w:rsidR="00655B02" w:rsidRPr="00CF18C2" w:rsidRDefault="00655B02" w:rsidP="007F4717">
      <w:pPr>
        <w:pStyle w:val="V8NotesBody"/>
        <w:ind w:left="432" w:hanging="432"/>
      </w:pPr>
      <w:r w:rsidRPr="00CF18C2">
        <w:t>THE CONTRACTOR’S RESPONSIBLE PARTY SHALL BE THE SPILL PREVENTION AND CLEANUP COORDINATOR.  THE CONTRACTOR IS RESPONSIBLE FOR ENSURING THAT THE SITE SUPERINTENDENT HAS HAD APPROPRIATE TRAINING FOR HAZARDOUS MATERIALS HANDLING, SPILL MANAGEMENT, AND CLEANUP.</w:t>
      </w:r>
    </w:p>
    <w:p w14:paraId="724B3A73" w14:textId="77777777" w:rsidR="00655B02" w:rsidRPr="00CF18C2" w:rsidRDefault="00655B02" w:rsidP="007F4717">
      <w:pPr>
        <w:pStyle w:val="V8NotesBody"/>
        <w:ind w:left="432" w:hanging="432"/>
      </w:pPr>
      <w:r w:rsidRPr="00CF18C2">
        <w:t>IF AN OIL SHEEN IS OBSERVED ON SURFACE WATER (E.G. SETTLING PONDS, DETENTION PONDS, SWALES), ACTION SHALL BE TAKEN IMMEDIATELY TO REMOVE THE MATERIAL CAUSING THE SHEEN.  THE CONTRACTOR SHALL USE APPROPRIATE MATERIALS TO CONTAIN AND ABSORB THE SPILL.  THE SOURCE OF THE OIL SHEEN WILL ALSO BE IDENTIFIED AND REMOVED OR REPAIRED AS NECESSARY TO PREVENT FURTHER RELEASES.</w:t>
      </w:r>
    </w:p>
    <w:p w14:paraId="4B0E37F3" w14:textId="77777777" w:rsidR="00655B02" w:rsidRPr="00CF18C2" w:rsidRDefault="00655B02" w:rsidP="007F4717">
      <w:pPr>
        <w:pStyle w:val="V8NotesBody"/>
        <w:ind w:left="432" w:hanging="432"/>
      </w:pPr>
      <w:r w:rsidRPr="00CF18C2">
        <w:t xml:space="preserve">FERTILIZERS SHALL BE APPLIED ONLY IN THE AMOUNTS SPECIFIED.  ONCE APPLIED, FERTILIZERS SHALL BE WORKED INTO THE SOIL TO LIMIT THE EXPOSURE TO STORMWATER.  </w:t>
      </w:r>
    </w:p>
    <w:p w14:paraId="7B854DF3" w14:textId="77777777" w:rsidR="00655B02" w:rsidRPr="00CF18C2" w:rsidRDefault="00655B02" w:rsidP="007F4717">
      <w:pPr>
        <w:pStyle w:val="V8NotesBody"/>
        <w:ind w:left="432" w:hanging="432"/>
      </w:pPr>
      <w:r w:rsidRPr="00CF18C2">
        <w:t>IF A SPILL OCCURS THE CONTRACTOR’S RESPONSIBLE PARTY SHALL BE RESPONSIBLE FOR COMPLETING THE SPILL REPORTING FORM AND FOR REPORTING THE SPILL TO THE TDOT PROJECT RESPONSIBLE PARTY. ALL SPILLS MUST BE REPORTED TO THE APPROPRIATE AGENCY, AND MEASURES SHALL BE TAKEN IMMEDIATELY TO PREVENT THE POLLUTION OF WATERS OF THE STATE/U.S., INCLUDING GROUNDWATER, SHOULD A SPILL OCCUR.</w:t>
      </w:r>
    </w:p>
    <w:p w14:paraId="440C59F7" w14:textId="77777777" w:rsidR="00655B02" w:rsidRPr="00CF18C2" w:rsidRDefault="00655B02" w:rsidP="007F4717">
      <w:pPr>
        <w:pStyle w:val="V8NotesBody"/>
        <w:ind w:left="432" w:hanging="432"/>
      </w:pPr>
      <w:r w:rsidRPr="00CF18C2">
        <w:t>WHERE A RELEASE CONTAINING A HAZARDOUS SUBSTANCE IN AN AMOUNT EQUAL TO OR IN EXCESS OF A REPORTABLE QUANTITY ESTABLISHED UNDER EITHER 40 CFR 117 OR 40 CFR 302 OCCURS DURING A 24 HOUR PERIOD, SEE THE LATEST TENNESSEE GENERAL PERMIT NO. TNR100000 STORMWATER DISCHARGES FROM CONSTRUCTION ACTIVITIES SECTION 5.1 FOR REPORTING REQUIREMENTS.</w:t>
      </w:r>
    </w:p>
    <w:p w14:paraId="28E427C8" w14:textId="77777777" w:rsidR="00655B02" w:rsidRDefault="00026CC7" w:rsidP="007F4717">
      <w:pPr>
        <w:pStyle w:val="V8NotesBody"/>
        <w:ind w:left="432" w:hanging="432"/>
      </w:pPr>
      <w:r w:rsidRPr="00026CC7">
        <w:t>CONTRACTOR’S BULK FUEL AND PETROLEUM PRODUCTS STORED ONSITE OR ADJACENT TO THE R.O.W. IN ABOVE GROUND STORAGE CONTAINERS WITH A COMBINED CAPACITY OF 1320 GALLONS OR MORE SHALL HAVE SECONDARY CONTAINMENT. THE CONTRACTOR SHALL BE RESPONSIBLE FOR PREPARING A SPILL PREVENTION CONTROL AND COUNTERMEASURE (SPCC) PLAN FOR THE BULK STORAGE AND BE SOLELY RESPONSIBLE FOR OBTAINING ANY NECESSARY LOCAL, STATE, AND FEDERAL PERMITS. THE SPCC PLAN AND/OR PERMITS SHALL BE KEPT ONSITE AND A COPY PROVIDED TO THE TDOT PROJECT RESPONSIBLE PARTY PRIOR TO STORING 1320 GALLONS ON SITE.</w:t>
      </w:r>
      <w:r w:rsidR="00C454E5">
        <w:t xml:space="preserve"> </w:t>
      </w:r>
    </w:p>
    <w:p w14:paraId="53D6EF55" w14:textId="77777777" w:rsidR="006F5FA2" w:rsidRPr="006F5FA2" w:rsidRDefault="006F5FA2" w:rsidP="006F5FA2">
      <w:pPr>
        <w:pStyle w:val="V8NotesBody"/>
        <w:numPr>
          <w:ilvl w:val="0"/>
          <w:numId w:val="0"/>
        </w:numPr>
        <w:rPr>
          <w:b/>
          <w:color w:val="4F81BD" w:themeColor="accent1"/>
        </w:rPr>
      </w:pPr>
      <w:r w:rsidRPr="006F5FA2">
        <w:rPr>
          <w:b/>
          <w:color w:val="4F81BD" w:themeColor="accent1"/>
        </w:rPr>
        <w:t>END</w:t>
      </w:r>
      <w:bookmarkEnd w:id="1"/>
    </w:p>
    <w:sectPr w:rsidR="006F5FA2" w:rsidRPr="006F5FA2" w:rsidSect="00E1380A">
      <w:type w:val="continuous"/>
      <w:pgSz w:w="24480" w:h="15840" w:orient="landscape" w:code="17"/>
      <w:pgMar w:top="1152" w:right="3024" w:bottom="864" w:left="3024" w:header="0" w:footer="0" w:gutter="0"/>
      <w:cols w:num="3"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4" w:author="Melissa Shull" w:date="2020-02-25T08:12:00Z" w:initials="MS">
    <w:p w14:paraId="158D2B42" w14:textId="77777777" w:rsidR="00634348" w:rsidRDefault="00634348">
      <w:pPr>
        <w:pStyle w:val="CommentText"/>
      </w:pPr>
      <w:r>
        <w:rPr>
          <w:rStyle w:val="CommentReference"/>
        </w:rPr>
        <w:annotationRef/>
      </w:r>
      <w:r w:rsidR="00507FCC">
        <w:rPr>
          <w:noProof/>
        </w:rPr>
        <w:t>throughout the</w:t>
      </w:r>
    </w:p>
  </w:comment>
  <w:comment w:id="35" w:author="Dawn Pruett" w:date="2020-02-25T13:41:00Z" w:initials="DP">
    <w:p w14:paraId="63C130C2" w14:textId="77777777" w:rsidR="00584DA9" w:rsidRDefault="00584DA9">
      <w:pPr>
        <w:pStyle w:val="CommentText"/>
      </w:pPr>
      <w:r>
        <w:rPr>
          <w:rStyle w:val="CommentReference"/>
        </w:rPr>
        <w:annotationRef/>
      </w:r>
      <w:r>
        <w:t xml:space="preserve">must check with </w:t>
      </w:r>
      <w:r w:rsidR="00BB1065">
        <w:t>Jason Q to determine if this change can be made.  If so, must be made in both docs.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8D2B42" w15:done="0"/>
  <w15:commentEx w15:paraId="63C130C2" w15:paraIdParent="158D2B4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8D2B42" w16cid:durableId="21FF5567"/>
  <w16cid:commentId w16cid:paraId="63C130C2" w16cid:durableId="21FFA2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0A8DD6" w14:textId="77777777" w:rsidR="00A01A88" w:rsidRDefault="00A01A88" w:rsidP="001A58D3">
      <w:pPr>
        <w:spacing w:after="0"/>
      </w:pPr>
      <w:r>
        <w:separator/>
      </w:r>
    </w:p>
  </w:endnote>
  <w:endnote w:type="continuationSeparator" w:id="0">
    <w:p w14:paraId="6F3FAABD" w14:textId="77777777" w:rsidR="00A01A88" w:rsidRDefault="00A01A88" w:rsidP="001A58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5CA5E" w14:textId="77777777" w:rsidR="005D58AA" w:rsidRDefault="005D58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FF7D8" w14:textId="77777777" w:rsidR="00E60A2A" w:rsidRPr="00DA4BC3" w:rsidRDefault="00E60A2A" w:rsidP="00CD10EA">
    <w:pPr>
      <w:pStyle w:val="Footer"/>
      <w:jc w:val="both"/>
      <w:rPr>
        <w:color w:val="00B050"/>
        <w:sz w:val="16"/>
        <w:szCs w:val="16"/>
      </w:rPr>
    </w:pPr>
    <w:r w:rsidRPr="00DA4BC3">
      <w:rPr>
        <w:color w:val="00B050"/>
        <w:sz w:val="16"/>
        <w:szCs w:val="16"/>
      </w:rPr>
      <w:t>Pa</w:t>
    </w:r>
    <w:r>
      <w:rPr>
        <w:color w:val="00B050"/>
        <w:sz w:val="16"/>
        <w:szCs w:val="16"/>
      </w:rPr>
      <w:t>g</w:t>
    </w:r>
    <w:r w:rsidRPr="00DA4BC3">
      <w:rPr>
        <w:color w:val="00B050"/>
        <w:sz w:val="16"/>
        <w:szCs w:val="16"/>
      </w:rPr>
      <w:t xml:space="preserve">e </w:t>
    </w:r>
    <w:r w:rsidRPr="00DA4BC3">
      <w:rPr>
        <w:color w:val="00B050"/>
        <w:sz w:val="16"/>
        <w:szCs w:val="16"/>
      </w:rPr>
      <w:fldChar w:fldCharType="begin"/>
    </w:r>
    <w:r w:rsidRPr="00DA4BC3">
      <w:rPr>
        <w:color w:val="00B050"/>
        <w:sz w:val="16"/>
        <w:szCs w:val="16"/>
      </w:rPr>
      <w:instrText xml:space="preserve"> PAGE  \* Arabic  \* MERGEFORMAT </w:instrText>
    </w:r>
    <w:r w:rsidRPr="00DA4BC3">
      <w:rPr>
        <w:color w:val="00B050"/>
        <w:sz w:val="16"/>
        <w:szCs w:val="16"/>
      </w:rPr>
      <w:fldChar w:fldCharType="separate"/>
    </w:r>
    <w:r>
      <w:rPr>
        <w:noProof/>
        <w:color w:val="00B050"/>
        <w:sz w:val="16"/>
        <w:szCs w:val="16"/>
      </w:rPr>
      <w:t>4</w:t>
    </w:r>
    <w:r w:rsidRPr="00DA4BC3">
      <w:rPr>
        <w:color w:val="00B050"/>
        <w:sz w:val="16"/>
        <w:szCs w:val="16"/>
      </w:rPr>
      <w:fldChar w:fldCharType="end"/>
    </w:r>
  </w:p>
  <w:p w14:paraId="0EF3E66C" w14:textId="77777777" w:rsidR="00E60A2A" w:rsidRDefault="00E60A2A" w:rsidP="00C51D5F">
    <w:pPr>
      <w:pStyle w:val="Footer"/>
      <w:rPr>
        <w:sz w:val="16"/>
        <w:szCs w:val="16"/>
      </w:rPr>
    </w:pPr>
  </w:p>
  <w:p w14:paraId="3DDB859E" w14:textId="77777777" w:rsidR="00E60A2A" w:rsidRPr="00DA4BC3" w:rsidRDefault="00E60A2A" w:rsidP="00C51D5F">
    <w:pPr>
      <w:pStyle w:val="Footer"/>
      <w:rPr>
        <w:sz w:val="16"/>
        <w:szCs w:val="16"/>
      </w:rPr>
    </w:pPr>
  </w:p>
  <w:p w14:paraId="29A1C3B5" w14:textId="77777777" w:rsidR="00E60A2A" w:rsidRPr="00DA4BC3" w:rsidRDefault="00E60A2A" w:rsidP="00C51D5F">
    <w:pPr>
      <w:pStyle w:val="Foo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FE066" w14:textId="77777777" w:rsidR="005D58AA" w:rsidRDefault="005D58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08242" w14:textId="77777777" w:rsidR="00A01A88" w:rsidRDefault="00A01A88" w:rsidP="001A58D3">
      <w:pPr>
        <w:spacing w:after="0"/>
      </w:pPr>
      <w:r>
        <w:separator/>
      </w:r>
    </w:p>
  </w:footnote>
  <w:footnote w:type="continuationSeparator" w:id="0">
    <w:p w14:paraId="3EBA7F5C" w14:textId="77777777" w:rsidR="00A01A88" w:rsidRDefault="00A01A88" w:rsidP="001A58D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45019" w14:textId="77777777" w:rsidR="005D58AA" w:rsidRDefault="005D58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CB5DB" w14:textId="77777777" w:rsidR="00E60A2A" w:rsidRPr="00D01518" w:rsidRDefault="00E60A2A" w:rsidP="00D01518">
    <w:pPr>
      <w:tabs>
        <w:tab w:val="center" w:pos="4680"/>
        <w:tab w:val="right" w:pos="9360"/>
      </w:tabs>
      <w:spacing w:after="0"/>
      <w:rPr>
        <w:color w:val="FF0000"/>
        <w:sz w:val="20"/>
        <w:szCs w:val="20"/>
      </w:rPr>
    </w:pPr>
  </w:p>
  <w:p w14:paraId="7CA960DB" w14:textId="77777777" w:rsidR="00E60A2A" w:rsidRPr="00D01518" w:rsidRDefault="00E60A2A" w:rsidP="008803C5">
    <w:pPr>
      <w:tabs>
        <w:tab w:val="center" w:pos="4680"/>
        <w:tab w:val="right" w:pos="9360"/>
      </w:tabs>
      <w:rPr>
        <w:color w:val="FF0000"/>
        <w:sz w:val="28"/>
        <w:szCs w:val="28"/>
      </w:rPr>
    </w:pPr>
    <w:r w:rsidRPr="00D01518">
      <w:rPr>
        <w:color w:val="FF0000"/>
        <w:sz w:val="28"/>
        <w:szCs w:val="28"/>
      </w:rPr>
      <w:t xml:space="preserve">Updated: </w:t>
    </w:r>
    <w:r w:rsidR="005D58AA">
      <w:rPr>
        <w:color w:val="FF0000"/>
        <w:sz w:val="28"/>
        <w:szCs w:val="28"/>
      </w:rPr>
      <w:t>04/30/20</w:t>
    </w:r>
    <w:r w:rsidRPr="00D01518">
      <w:rPr>
        <w:color w:val="FF0000"/>
        <w:sz w:val="28"/>
        <w:szCs w:val="28"/>
      </w:rPr>
      <w:t xml:space="preserve">, IB </w:t>
    </w:r>
    <w:r w:rsidR="005D58AA">
      <w:rPr>
        <w:color w:val="FF0000"/>
        <w:sz w:val="28"/>
        <w:szCs w:val="28"/>
      </w:rPr>
      <w:t>20-11</w:t>
    </w:r>
    <w:r w:rsidRPr="00D01518">
      <w:rPr>
        <w:color w:val="FF0000"/>
        <w:sz w:val="28"/>
        <w:szCs w:val="28"/>
      </w:rPr>
      <w:t xml:space="preserve">               </w:t>
    </w:r>
  </w:p>
  <w:p w14:paraId="08F5AAA5" w14:textId="77777777" w:rsidR="00E60A2A" w:rsidRPr="00D01518" w:rsidRDefault="00E60A2A" w:rsidP="00D01518">
    <w:pPr>
      <w:pStyle w:val="Header"/>
    </w:pPr>
    <w:r w:rsidRPr="00D01518">
      <w:rPr>
        <w:b/>
        <w:color w:val="4F81BD" w:themeColor="accent1"/>
        <w:sz w:val="16"/>
        <w:szCs w:val="16"/>
      </w:rPr>
      <w:t>NOTE:  REMOVE  ALL  BLUE  TEXT  BEFORE  USE                         THE  BLUE  TEXT  IS  FOR  YOUR  INFORMATION  ONLY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207BB" w14:textId="77777777" w:rsidR="005D58AA" w:rsidRDefault="005D58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93DA1"/>
    <w:multiLevelType w:val="hybridMultilevel"/>
    <w:tmpl w:val="B35C705E"/>
    <w:lvl w:ilvl="0" w:tplc="E892B1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E09D7"/>
    <w:multiLevelType w:val="hybridMultilevel"/>
    <w:tmpl w:val="614052D6"/>
    <w:lvl w:ilvl="0" w:tplc="A9E6922E">
      <w:start w:val="1"/>
      <w:numFmt w:val="decimal"/>
      <w:pStyle w:val="V8NotesBody"/>
      <w:lvlText w:val="(%1)"/>
      <w:lvlJc w:val="left"/>
      <w:pPr>
        <w:ind w:left="360" w:hanging="360"/>
      </w:pPr>
      <w:rPr>
        <w:rFonts w:hint="default"/>
        <w:b w:val="0"/>
        <w:i w:val="0"/>
      </w:rPr>
    </w:lvl>
    <w:lvl w:ilvl="1" w:tplc="3BA0BD04">
      <w:start w:val="1"/>
      <w:numFmt w:val="lowerLetter"/>
      <w:lvlText w:val="%2."/>
      <w:lvlJc w:val="left"/>
      <w:pPr>
        <w:ind w:left="1440" w:hanging="360"/>
      </w:pPr>
      <w:rPr>
        <w:caps/>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F64D08"/>
    <w:multiLevelType w:val="hybridMultilevel"/>
    <w:tmpl w:val="3D94CB90"/>
    <w:lvl w:ilvl="0" w:tplc="CC36C970">
      <w:start w:val="1"/>
      <w:numFmt w:val="decimal"/>
      <w:lvlText w:val="(%1)"/>
      <w:lvlJc w:val="left"/>
      <w:pPr>
        <w:tabs>
          <w:tab w:val="num" w:pos="461"/>
        </w:tabs>
        <w:ind w:left="461" w:hanging="461"/>
      </w:pPr>
      <w:rPr>
        <w:rFonts w:ascii="Arial" w:hAnsi="Arial" w:cs="Arial" w:hint="default"/>
        <w:b w:val="0"/>
        <w:i w:val="0"/>
      </w:rPr>
    </w:lvl>
    <w:lvl w:ilvl="1" w:tplc="353CC6A6">
      <w:start w:val="1"/>
      <w:numFmt w:val="upperLetter"/>
      <w:lvlText w:val="%2."/>
      <w:lvlJc w:val="left"/>
      <w:pPr>
        <w:tabs>
          <w:tab w:val="num" w:pos="228"/>
        </w:tabs>
        <w:ind w:left="516" w:hanging="288"/>
      </w:pPr>
      <w:rPr>
        <w:rFonts w:hint="default"/>
        <w:b w:val="0"/>
        <w:i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5AB6DD2"/>
    <w:multiLevelType w:val="hybridMultilevel"/>
    <w:tmpl w:val="3586DC88"/>
    <w:lvl w:ilvl="0" w:tplc="D81A0C2A">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4A29E4"/>
    <w:multiLevelType w:val="hybridMultilevel"/>
    <w:tmpl w:val="A9385940"/>
    <w:lvl w:ilvl="0" w:tplc="04090011">
      <w:start w:val="1"/>
      <w:numFmt w:val="decimal"/>
      <w:lvlText w:val="%1)"/>
      <w:lvlJc w:val="left"/>
      <w:pPr>
        <w:ind w:left="720" w:hanging="360"/>
      </w:pPr>
    </w:lvl>
    <w:lvl w:ilvl="1" w:tplc="04090019">
      <w:start w:val="1"/>
      <w:numFmt w:val="lowerLetter"/>
      <w:lvlText w:val="%2."/>
      <w:lvlJc w:val="left"/>
      <w:pPr>
        <w:ind w:left="39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3E0C7F"/>
    <w:multiLevelType w:val="hybridMultilevel"/>
    <w:tmpl w:val="A072D8BE"/>
    <w:lvl w:ilvl="0" w:tplc="FEDE1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lvlOverride w:ilvl="0">
      <w:startOverride w:val="1"/>
    </w:lvlOverride>
  </w:num>
  <w:num w:numId="3">
    <w:abstractNumId w:val="1"/>
    <w:lvlOverride w:ilvl="0">
      <w:startOverride w:val="1"/>
    </w:lvlOverride>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3"/>
  </w:num>
  <w:num w:numId="27">
    <w:abstractNumId w:val="2"/>
  </w:num>
  <w:num w:numId="28">
    <w:abstractNumId w:val="1"/>
  </w:num>
  <w:num w:numId="29">
    <w:abstractNumId w:val="1"/>
  </w:num>
  <w:num w:numId="30">
    <w:abstractNumId w:val="1"/>
  </w:num>
  <w:num w:numId="31">
    <w:abstractNumId w:val="1"/>
    <w:lvlOverride w:ilvl="0">
      <w:startOverride w:val="1"/>
    </w:lvlOverride>
  </w:num>
  <w:num w:numId="32">
    <w:abstractNumId w:val="4"/>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lvlOverride w:ilvl="0">
      <w:startOverride w:val="1"/>
    </w:lvlOverride>
  </w:num>
  <w:num w:numId="40">
    <w:abstractNumId w:val="1"/>
  </w:num>
  <w:num w:numId="41">
    <w:abstractNumId w:val="0"/>
  </w:num>
  <w:num w:numId="42">
    <w:abstractNumId w:val="5"/>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wn Pruett">
    <w15:presenceInfo w15:providerId="AD" w15:userId="S::JJ03822@tn.gov::8264c893-362c-4735-b7be-44e75811099e"/>
  </w15:person>
  <w15:person w15:author="Andrew Wisniewski">
    <w15:presenceInfo w15:providerId="AD" w15:userId="S::JJ05842@tn.gov::a0ecc8af-6afe-406e-908b-543390ff0f72"/>
  </w15:person>
  <w15:person w15:author="Melissa Shull">
    <w15:presenceInfo w15:providerId="AD" w15:userId="S::JJ01372@tn.gov::a13b0ca7-61d8-48aa-aa6e-f26ddad06d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A88"/>
    <w:rsid w:val="00010603"/>
    <w:rsid w:val="00011EDB"/>
    <w:rsid w:val="00012FFF"/>
    <w:rsid w:val="00022701"/>
    <w:rsid w:val="00024DBA"/>
    <w:rsid w:val="00026961"/>
    <w:rsid w:val="00026CC7"/>
    <w:rsid w:val="00030C83"/>
    <w:rsid w:val="00036B44"/>
    <w:rsid w:val="000419B7"/>
    <w:rsid w:val="00072825"/>
    <w:rsid w:val="00091AC0"/>
    <w:rsid w:val="00097DB7"/>
    <w:rsid w:val="000B19E0"/>
    <w:rsid w:val="000C220E"/>
    <w:rsid w:val="000C4884"/>
    <w:rsid w:val="000D31AC"/>
    <w:rsid w:val="000F328B"/>
    <w:rsid w:val="000F49C4"/>
    <w:rsid w:val="00101396"/>
    <w:rsid w:val="001227FB"/>
    <w:rsid w:val="00131C3E"/>
    <w:rsid w:val="00141979"/>
    <w:rsid w:val="0014469B"/>
    <w:rsid w:val="00156DC5"/>
    <w:rsid w:val="00164A7E"/>
    <w:rsid w:val="00165BB2"/>
    <w:rsid w:val="00167FF7"/>
    <w:rsid w:val="00170E2F"/>
    <w:rsid w:val="00174393"/>
    <w:rsid w:val="00187F09"/>
    <w:rsid w:val="001963DB"/>
    <w:rsid w:val="001A58D3"/>
    <w:rsid w:val="001B1E71"/>
    <w:rsid w:val="001B7080"/>
    <w:rsid w:val="001C2526"/>
    <w:rsid w:val="001D101E"/>
    <w:rsid w:val="001D2689"/>
    <w:rsid w:val="002079FB"/>
    <w:rsid w:val="00220D35"/>
    <w:rsid w:val="002266AE"/>
    <w:rsid w:val="00231A4B"/>
    <w:rsid w:val="00252D04"/>
    <w:rsid w:val="0025730B"/>
    <w:rsid w:val="00265DDF"/>
    <w:rsid w:val="0027414E"/>
    <w:rsid w:val="00275820"/>
    <w:rsid w:val="00275A0F"/>
    <w:rsid w:val="00286355"/>
    <w:rsid w:val="002B47E0"/>
    <w:rsid w:val="002D467E"/>
    <w:rsid w:val="002F340B"/>
    <w:rsid w:val="002F6A11"/>
    <w:rsid w:val="00302010"/>
    <w:rsid w:val="0031025D"/>
    <w:rsid w:val="00326386"/>
    <w:rsid w:val="00327E0A"/>
    <w:rsid w:val="00331BAF"/>
    <w:rsid w:val="003400E6"/>
    <w:rsid w:val="00346E78"/>
    <w:rsid w:val="0036294D"/>
    <w:rsid w:val="00367D35"/>
    <w:rsid w:val="0037464E"/>
    <w:rsid w:val="00376C76"/>
    <w:rsid w:val="00383A9C"/>
    <w:rsid w:val="00393C73"/>
    <w:rsid w:val="003A0CCB"/>
    <w:rsid w:val="003F01A5"/>
    <w:rsid w:val="003F3313"/>
    <w:rsid w:val="0040414F"/>
    <w:rsid w:val="00415CE3"/>
    <w:rsid w:val="00432F5A"/>
    <w:rsid w:val="00442786"/>
    <w:rsid w:val="00446411"/>
    <w:rsid w:val="00473F77"/>
    <w:rsid w:val="00474475"/>
    <w:rsid w:val="00482D45"/>
    <w:rsid w:val="00485F5E"/>
    <w:rsid w:val="004948DB"/>
    <w:rsid w:val="00496484"/>
    <w:rsid w:val="004A2D09"/>
    <w:rsid w:val="004A3EB5"/>
    <w:rsid w:val="004A6D7E"/>
    <w:rsid w:val="004D3289"/>
    <w:rsid w:val="004E3829"/>
    <w:rsid w:val="004E7FF2"/>
    <w:rsid w:val="00507FCC"/>
    <w:rsid w:val="005100E3"/>
    <w:rsid w:val="0052293B"/>
    <w:rsid w:val="005242D2"/>
    <w:rsid w:val="005249C0"/>
    <w:rsid w:val="005249FB"/>
    <w:rsid w:val="00524B7C"/>
    <w:rsid w:val="00533350"/>
    <w:rsid w:val="00535634"/>
    <w:rsid w:val="0053612B"/>
    <w:rsid w:val="00542C2A"/>
    <w:rsid w:val="00545031"/>
    <w:rsid w:val="005615F1"/>
    <w:rsid w:val="00571880"/>
    <w:rsid w:val="00572792"/>
    <w:rsid w:val="00574D05"/>
    <w:rsid w:val="0058403E"/>
    <w:rsid w:val="00584DA9"/>
    <w:rsid w:val="00590C56"/>
    <w:rsid w:val="0059585A"/>
    <w:rsid w:val="005A6259"/>
    <w:rsid w:val="005A6A2C"/>
    <w:rsid w:val="005B2AAD"/>
    <w:rsid w:val="005C1EF5"/>
    <w:rsid w:val="005C540E"/>
    <w:rsid w:val="005D1F4F"/>
    <w:rsid w:val="005D58AA"/>
    <w:rsid w:val="005D5FF2"/>
    <w:rsid w:val="005E269C"/>
    <w:rsid w:val="005E41FB"/>
    <w:rsid w:val="005E63BB"/>
    <w:rsid w:val="005F255A"/>
    <w:rsid w:val="005F5083"/>
    <w:rsid w:val="00610E67"/>
    <w:rsid w:val="0062420B"/>
    <w:rsid w:val="0062799E"/>
    <w:rsid w:val="00634348"/>
    <w:rsid w:val="00643039"/>
    <w:rsid w:val="00650D3B"/>
    <w:rsid w:val="00655B02"/>
    <w:rsid w:val="00656A09"/>
    <w:rsid w:val="006624D0"/>
    <w:rsid w:val="006633AD"/>
    <w:rsid w:val="00663F16"/>
    <w:rsid w:val="006746D1"/>
    <w:rsid w:val="006C2F65"/>
    <w:rsid w:val="006D7D64"/>
    <w:rsid w:val="006E6283"/>
    <w:rsid w:val="006E7A43"/>
    <w:rsid w:val="006F5FA2"/>
    <w:rsid w:val="006F645E"/>
    <w:rsid w:val="00701176"/>
    <w:rsid w:val="00720F72"/>
    <w:rsid w:val="00722C1F"/>
    <w:rsid w:val="007310E2"/>
    <w:rsid w:val="0073697C"/>
    <w:rsid w:val="00751A71"/>
    <w:rsid w:val="00751B8F"/>
    <w:rsid w:val="00766F10"/>
    <w:rsid w:val="00773257"/>
    <w:rsid w:val="007763C8"/>
    <w:rsid w:val="00787354"/>
    <w:rsid w:val="00795F94"/>
    <w:rsid w:val="00796BCB"/>
    <w:rsid w:val="007C2302"/>
    <w:rsid w:val="007C335D"/>
    <w:rsid w:val="007C4705"/>
    <w:rsid w:val="007C5F2B"/>
    <w:rsid w:val="007D08F4"/>
    <w:rsid w:val="007D1D5D"/>
    <w:rsid w:val="007D499B"/>
    <w:rsid w:val="007F10D6"/>
    <w:rsid w:val="007F4717"/>
    <w:rsid w:val="00800C60"/>
    <w:rsid w:val="008050B6"/>
    <w:rsid w:val="008350A8"/>
    <w:rsid w:val="00835788"/>
    <w:rsid w:val="0084209F"/>
    <w:rsid w:val="00854F9A"/>
    <w:rsid w:val="008573EE"/>
    <w:rsid w:val="00870E69"/>
    <w:rsid w:val="008774AF"/>
    <w:rsid w:val="008774F0"/>
    <w:rsid w:val="008802E8"/>
    <w:rsid w:val="008803C5"/>
    <w:rsid w:val="0088109B"/>
    <w:rsid w:val="008B4B00"/>
    <w:rsid w:val="008B5013"/>
    <w:rsid w:val="008C1FF2"/>
    <w:rsid w:val="008C530E"/>
    <w:rsid w:val="008D1E79"/>
    <w:rsid w:val="008D436E"/>
    <w:rsid w:val="008E5FC8"/>
    <w:rsid w:val="008E5FFD"/>
    <w:rsid w:val="008F018C"/>
    <w:rsid w:val="00901A27"/>
    <w:rsid w:val="00902E00"/>
    <w:rsid w:val="00905038"/>
    <w:rsid w:val="009303E3"/>
    <w:rsid w:val="00966BDB"/>
    <w:rsid w:val="0098022C"/>
    <w:rsid w:val="0098579A"/>
    <w:rsid w:val="00990941"/>
    <w:rsid w:val="009A34C1"/>
    <w:rsid w:val="009B788A"/>
    <w:rsid w:val="009C4127"/>
    <w:rsid w:val="009E6E0F"/>
    <w:rsid w:val="009F18B5"/>
    <w:rsid w:val="009F4D06"/>
    <w:rsid w:val="00A01A88"/>
    <w:rsid w:val="00A030A5"/>
    <w:rsid w:val="00A041FE"/>
    <w:rsid w:val="00A10650"/>
    <w:rsid w:val="00A24192"/>
    <w:rsid w:val="00A314D3"/>
    <w:rsid w:val="00A3398B"/>
    <w:rsid w:val="00A407FD"/>
    <w:rsid w:val="00A50237"/>
    <w:rsid w:val="00A57EA6"/>
    <w:rsid w:val="00A607EA"/>
    <w:rsid w:val="00A6667C"/>
    <w:rsid w:val="00A6750B"/>
    <w:rsid w:val="00A7083D"/>
    <w:rsid w:val="00A760F3"/>
    <w:rsid w:val="00A77484"/>
    <w:rsid w:val="00A80261"/>
    <w:rsid w:val="00A9128D"/>
    <w:rsid w:val="00AA7161"/>
    <w:rsid w:val="00AC1DE2"/>
    <w:rsid w:val="00AC1F86"/>
    <w:rsid w:val="00AC3A52"/>
    <w:rsid w:val="00AE3569"/>
    <w:rsid w:val="00B05D87"/>
    <w:rsid w:val="00B05F1A"/>
    <w:rsid w:val="00B14E81"/>
    <w:rsid w:val="00B15916"/>
    <w:rsid w:val="00B1712F"/>
    <w:rsid w:val="00B23830"/>
    <w:rsid w:val="00B53B86"/>
    <w:rsid w:val="00B612F1"/>
    <w:rsid w:val="00B62C3B"/>
    <w:rsid w:val="00B71FB8"/>
    <w:rsid w:val="00B83CC3"/>
    <w:rsid w:val="00B86FC6"/>
    <w:rsid w:val="00B948FC"/>
    <w:rsid w:val="00B97119"/>
    <w:rsid w:val="00BA21EB"/>
    <w:rsid w:val="00BA528C"/>
    <w:rsid w:val="00BB1065"/>
    <w:rsid w:val="00BB4E77"/>
    <w:rsid w:val="00BC3AD5"/>
    <w:rsid w:val="00BD3FE7"/>
    <w:rsid w:val="00BD59F5"/>
    <w:rsid w:val="00BE663D"/>
    <w:rsid w:val="00BF4805"/>
    <w:rsid w:val="00BF68CD"/>
    <w:rsid w:val="00C0086B"/>
    <w:rsid w:val="00C02DD3"/>
    <w:rsid w:val="00C14738"/>
    <w:rsid w:val="00C20B8D"/>
    <w:rsid w:val="00C22E64"/>
    <w:rsid w:val="00C34AEF"/>
    <w:rsid w:val="00C37955"/>
    <w:rsid w:val="00C409F8"/>
    <w:rsid w:val="00C454E5"/>
    <w:rsid w:val="00C51D5F"/>
    <w:rsid w:val="00C65092"/>
    <w:rsid w:val="00C7051B"/>
    <w:rsid w:val="00C723A8"/>
    <w:rsid w:val="00C742C2"/>
    <w:rsid w:val="00C74D1D"/>
    <w:rsid w:val="00C964F9"/>
    <w:rsid w:val="00CA653B"/>
    <w:rsid w:val="00CB19A6"/>
    <w:rsid w:val="00CB36A9"/>
    <w:rsid w:val="00CB540C"/>
    <w:rsid w:val="00CC3DA2"/>
    <w:rsid w:val="00CD10EA"/>
    <w:rsid w:val="00CD146A"/>
    <w:rsid w:val="00CD1D49"/>
    <w:rsid w:val="00CE073E"/>
    <w:rsid w:val="00CE4B22"/>
    <w:rsid w:val="00CF18C2"/>
    <w:rsid w:val="00D01518"/>
    <w:rsid w:val="00D01B73"/>
    <w:rsid w:val="00D031AB"/>
    <w:rsid w:val="00D10796"/>
    <w:rsid w:val="00D15DBA"/>
    <w:rsid w:val="00D173AB"/>
    <w:rsid w:val="00D17F86"/>
    <w:rsid w:val="00D21B31"/>
    <w:rsid w:val="00D2253B"/>
    <w:rsid w:val="00D232AA"/>
    <w:rsid w:val="00D2479D"/>
    <w:rsid w:val="00D24944"/>
    <w:rsid w:val="00D4286C"/>
    <w:rsid w:val="00D460C4"/>
    <w:rsid w:val="00D765DE"/>
    <w:rsid w:val="00D85604"/>
    <w:rsid w:val="00D874D8"/>
    <w:rsid w:val="00DA4BC3"/>
    <w:rsid w:val="00DA785B"/>
    <w:rsid w:val="00DB2858"/>
    <w:rsid w:val="00DB6EF1"/>
    <w:rsid w:val="00DC7A04"/>
    <w:rsid w:val="00DD3A04"/>
    <w:rsid w:val="00DE067F"/>
    <w:rsid w:val="00DF7415"/>
    <w:rsid w:val="00E1380A"/>
    <w:rsid w:val="00E13C4A"/>
    <w:rsid w:val="00E313D0"/>
    <w:rsid w:val="00E45AA4"/>
    <w:rsid w:val="00E53E7A"/>
    <w:rsid w:val="00E60A2A"/>
    <w:rsid w:val="00E62915"/>
    <w:rsid w:val="00E756AF"/>
    <w:rsid w:val="00E814AE"/>
    <w:rsid w:val="00EB05F1"/>
    <w:rsid w:val="00EB1327"/>
    <w:rsid w:val="00EB3C64"/>
    <w:rsid w:val="00EB3ECD"/>
    <w:rsid w:val="00EB5F75"/>
    <w:rsid w:val="00ED2E8A"/>
    <w:rsid w:val="00EE48ED"/>
    <w:rsid w:val="00F109E1"/>
    <w:rsid w:val="00F12060"/>
    <w:rsid w:val="00F1688C"/>
    <w:rsid w:val="00F20881"/>
    <w:rsid w:val="00F56F6B"/>
    <w:rsid w:val="00F621E5"/>
    <w:rsid w:val="00F654B4"/>
    <w:rsid w:val="00F71076"/>
    <w:rsid w:val="00F85D69"/>
    <w:rsid w:val="00FB551C"/>
    <w:rsid w:val="00FC3D5C"/>
    <w:rsid w:val="00FD20A8"/>
    <w:rsid w:val="00FD3EF6"/>
    <w:rsid w:val="00FD416B"/>
    <w:rsid w:val="00FE7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A40CC"/>
  <w15:docId w15:val="{E3A5D550-69CD-42A9-B8E4-529E5A169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20"/>
        <w:ind w:left="432" w:hanging="432"/>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C2F65"/>
  </w:style>
  <w:style w:type="paragraph" w:styleId="Heading1">
    <w:name w:val="heading 1"/>
    <w:basedOn w:val="V8NotesBody"/>
    <w:next w:val="Normal"/>
    <w:link w:val="Heading1Char"/>
    <w:uiPriority w:val="9"/>
    <w:qFormat/>
    <w:rsid w:val="00FE78F3"/>
    <w:pPr>
      <w:numPr>
        <w:numId w:val="0"/>
      </w:numPr>
      <w:outlineLvl w:val="0"/>
    </w:pPr>
    <w:rPr>
      <w:b/>
      <w:sz w:val="18"/>
      <w:szCs w:val="18"/>
    </w:rPr>
  </w:style>
  <w:style w:type="paragraph" w:styleId="Heading2">
    <w:name w:val="heading 2"/>
    <w:basedOn w:val="V8NotesBody"/>
    <w:next w:val="Normal"/>
    <w:link w:val="Heading2Char"/>
    <w:uiPriority w:val="9"/>
    <w:unhideWhenUsed/>
    <w:qFormat/>
    <w:rsid w:val="00FE78F3"/>
    <w:pPr>
      <w:numPr>
        <w:numId w:val="0"/>
      </w:numPr>
      <w:ind w:left="461" w:hanging="461"/>
      <w:outlineLvl w:val="1"/>
    </w:pPr>
    <w:rPr>
      <w:b/>
      <w:sz w:val="16"/>
      <w:szCs w:val="16"/>
    </w:rPr>
  </w:style>
  <w:style w:type="paragraph" w:styleId="Heading3">
    <w:name w:val="heading 3"/>
    <w:basedOn w:val="Normal"/>
    <w:next w:val="Normal"/>
    <w:link w:val="Heading3Char"/>
    <w:uiPriority w:val="9"/>
    <w:unhideWhenUsed/>
    <w:qFormat/>
    <w:rsid w:val="00D8560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58D3"/>
    <w:pPr>
      <w:tabs>
        <w:tab w:val="center" w:pos="4680"/>
        <w:tab w:val="right" w:pos="9360"/>
      </w:tabs>
      <w:spacing w:after="0"/>
    </w:pPr>
  </w:style>
  <w:style w:type="character" w:customStyle="1" w:styleId="HeaderChar">
    <w:name w:val="Header Char"/>
    <w:basedOn w:val="DefaultParagraphFont"/>
    <w:link w:val="Header"/>
    <w:rsid w:val="001A58D3"/>
  </w:style>
  <w:style w:type="paragraph" w:styleId="Footer">
    <w:name w:val="footer"/>
    <w:basedOn w:val="Normal"/>
    <w:link w:val="FooterChar"/>
    <w:unhideWhenUsed/>
    <w:rsid w:val="001A58D3"/>
    <w:pPr>
      <w:tabs>
        <w:tab w:val="center" w:pos="4680"/>
        <w:tab w:val="right" w:pos="9360"/>
      </w:tabs>
      <w:spacing w:after="0"/>
    </w:pPr>
  </w:style>
  <w:style w:type="character" w:customStyle="1" w:styleId="FooterChar">
    <w:name w:val="Footer Char"/>
    <w:basedOn w:val="DefaultParagraphFont"/>
    <w:link w:val="Footer"/>
    <w:rsid w:val="001A58D3"/>
  </w:style>
  <w:style w:type="paragraph" w:styleId="BalloonText">
    <w:name w:val="Balloon Text"/>
    <w:basedOn w:val="Normal"/>
    <w:link w:val="BalloonTextChar"/>
    <w:uiPriority w:val="99"/>
    <w:semiHidden/>
    <w:unhideWhenUsed/>
    <w:rsid w:val="001A58D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8D3"/>
    <w:rPr>
      <w:rFonts w:ascii="Tahoma" w:hAnsi="Tahoma" w:cs="Tahoma"/>
      <w:sz w:val="16"/>
      <w:szCs w:val="16"/>
    </w:rPr>
  </w:style>
  <w:style w:type="character" w:styleId="Hyperlink">
    <w:name w:val="Hyperlink"/>
    <w:basedOn w:val="DefaultParagraphFont"/>
    <w:uiPriority w:val="99"/>
    <w:unhideWhenUsed/>
    <w:rsid w:val="00C65092"/>
    <w:rPr>
      <w:color w:val="0000FF" w:themeColor="hyperlink"/>
      <w:u w:val="single"/>
    </w:rPr>
  </w:style>
  <w:style w:type="table" w:styleId="TableGrid">
    <w:name w:val="Table Grid"/>
    <w:basedOn w:val="TableNormal"/>
    <w:uiPriority w:val="59"/>
    <w:rsid w:val="007F10D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E78F3"/>
    <w:rPr>
      <w:rFonts w:ascii="Arial" w:eastAsia="Times New Roman" w:hAnsi="Arial" w:cs="Arial"/>
      <w:b/>
      <w:snapToGrid w:val="0"/>
      <w:color w:val="000000"/>
      <w:sz w:val="18"/>
      <w:szCs w:val="18"/>
    </w:rPr>
  </w:style>
  <w:style w:type="character" w:customStyle="1" w:styleId="Heading2Char">
    <w:name w:val="Heading 2 Char"/>
    <w:basedOn w:val="DefaultParagraphFont"/>
    <w:link w:val="Heading2"/>
    <w:uiPriority w:val="9"/>
    <w:rsid w:val="00FE78F3"/>
    <w:rPr>
      <w:rFonts w:ascii="Arial" w:eastAsia="Times New Roman" w:hAnsi="Arial" w:cs="Arial"/>
      <w:b/>
      <w:snapToGrid w:val="0"/>
      <w:color w:val="000000"/>
      <w:sz w:val="16"/>
      <w:szCs w:val="16"/>
    </w:rPr>
  </w:style>
  <w:style w:type="character" w:customStyle="1" w:styleId="Heading3Char">
    <w:name w:val="Heading 3 Char"/>
    <w:basedOn w:val="DefaultParagraphFont"/>
    <w:link w:val="Heading3"/>
    <w:uiPriority w:val="9"/>
    <w:rsid w:val="00D85604"/>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4D3289"/>
    <w:pPr>
      <w:ind w:left="720"/>
      <w:contextualSpacing/>
    </w:pPr>
  </w:style>
  <w:style w:type="paragraph" w:customStyle="1" w:styleId="V8NotesBody">
    <w:name w:val="V8 Notes Body"/>
    <w:basedOn w:val="Normal"/>
    <w:rsid w:val="004D3289"/>
    <w:pPr>
      <w:numPr>
        <w:numId w:val="1"/>
      </w:numPr>
    </w:pPr>
    <w:rPr>
      <w:rFonts w:ascii="Arial" w:eastAsia="Times New Roman" w:hAnsi="Arial" w:cs="Arial"/>
      <w:snapToGrid w:val="0"/>
      <w:color w:val="000000"/>
      <w:sz w:val="14"/>
      <w:szCs w:val="14"/>
    </w:rPr>
  </w:style>
  <w:style w:type="paragraph" w:customStyle="1" w:styleId="V8SectionHeadingsLeft">
    <w:name w:val="V8 Section Headings + Left"/>
    <w:basedOn w:val="Normal"/>
    <w:rsid w:val="00B62C3B"/>
    <w:pPr>
      <w:tabs>
        <w:tab w:val="left" w:pos="4608"/>
      </w:tabs>
      <w:spacing w:before="60" w:after="60"/>
    </w:pPr>
    <w:rPr>
      <w:rFonts w:ascii="Arial" w:eastAsia="Times New Roman" w:hAnsi="Arial" w:cs="Times New Roman"/>
      <w:b/>
      <w:bCs/>
      <w:snapToGrid w:val="0"/>
      <w:color w:val="000000"/>
      <w:sz w:val="18"/>
      <w:szCs w:val="20"/>
    </w:rPr>
  </w:style>
  <w:style w:type="paragraph" w:customStyle="1" w:styleId="Default">
    <w:name w:val="Default"/>
    <w:rsid w:val="00B71FB8"/>
    <w:pPr>
      <w:autoSpaceDE w:val="0"/>
      <w:autoSpaceDN w:val="0"/>
      <w:adjustRightInd w:val="0"/>
      <w:spacing w:after="0"/>
    </w:pPr>
    <w:rPr>
      <w:rFonts w:ascii="Calibri" w:hAnsi="Calibri" w:cs="Calibri"/>
      <w:color w:val="000000"/>
      <w:sz w:val="24"/>
      <w:szCs w:val="24"/>
    </w:rPr>
  </w:style>
  <w:style w:type="paragraph" w:styleId="NoSpacing">
    <w:name w:val="No Spacing"/>
    <w:uiPriority w:val="1"/>
    <w:qFormat/>
    <w:rsid w:val="001D101E"/>
    <w:pPr>
      <w:spacing w:after="0"/>
    </w:pPr>
  </w:style>
  <w:style w:type="paragraph" w:styleId="TOCHeading">
    <w:name w:val="TOC Heading"/>
    <w:basedOn w:val="Heading1"/>
    <w:next w:val="Normal"/>
    <w:uiPriority w:val="39"/>
    <w:semiHidden/>
    <w:unhideWhenUsed/>
    <w:qFormat/>
    <w:rsid w:val="008C1FF2"/>
    <w:pPr>
      <w:outlineLvl w:val="9"/>
    </w:pPr>
    <w:rPr>
      <w:lang w:eastAsia="ja-JP"/>
    </w:rPr>
  </w:style>
  <w:style w:type="paragraph" w:styleId="TOC1">
    <w:name w:val="toc 1"/>
    <w:basedOn w:val="Normal"/>
    <w:next w:val="Normal"/>
    <w:autoRedefine/>
    <w:uiPriority w:val="39"/>
    <w:unhideWhenUsed/>
    <w:rsid w:val="008C1FF2"/>
    <w:pPr>
      <w:spacing w:after="100"/>
    </w:pPr>
  </w:style>
  <w:style w:type="paragraph" w:styleId="TOC2">
    <w:name w:val="toc 2"/>
    <w:basedOn w:val="Normal"/>
    <w:next w:val="Normal"/>
    <w:autoRedefine/>
    <w:uiPriority w:val="39"/>
    <w:unhideWhenUsed/>
    <w:rsid w:val="008C1FF2"/>
    <w:pPr>
      <w:spacing w:after="100"/>
      <w:ind w:left="220"/>
    </w:pPr>
  </w:style>
  <w:style w:type="paragraph" w:styleId="TOC3">
    <w:name w:val="toc 3"/>
    <w:basedOn w:val="Normal"/>
    <w:next w:val="Normal"/>
    <w:autoRedefine/>
    <w:uiPriority w:val="39"/>
    <w:unhideWhenUsed/>
    <w:rsid w:val="008C1FF2"/>
    <w:pPr>
      <w:spacing w:after="100"/>
      <w:ind w:left="440"/>
    </w:pPr>
  </w:style>
  <w:style w:type="character" w:styleId="CommentReference">
    <w:name w:val="annotation reference"/>
    <w:basedOn w:val="DefaultParagraphFont"/>
    <w:uiPriority w:val="99"/>
    <w:semiHidden/>
    <w:unhideWhenUsed/>
    <w:rsid w:val="00545031"/>
    <w:rPr>
      <w:sz w:val="16"/>
      <w:szCs w:val="16"/>
    </w:rPr>
  </w:style>
  <w:style w:type="paragraph" w:styleId="CommentText">
    <w:name w:val="annotation text"/>
    <w:basedOn w:val="Normal"/>
    <w:link w:val="CommentTextChar"/>
    <w:uiPriority w:val="99"/>
    <w:semiHidden/>
    <w:unhideWhenUsed/>
    <w:rsid w:val="00545031"/>
    <w:rPr>
      <w:sz w:val="20"/>
      <w:szCs w:val="20"/>
    </w:rPr>
  </w:style>
  <w:style w:type="character" w:customStyle="1" w:styleId="CommentTextChar">
    <w:name w:val="Comment Text Char"/>
    <w:basedOn w:val="DefaultParagraphFont"/>
    <w:link w:val="CommentText"/>
    <w:uiPriority w:val="99"/>
    <w:semiHidden/>
    <w:rsid w:val="00545031"/>
    <w:rPr>
      <w:sz w:val="20"/>
      <w:szCs w:val="20"/>
    </w:rPr>
  </w:style>
  <w:style w:type="paragraph" w:styleId="CommentSubject">
    <w:name w:val="annotation subject"/>
    <w:basedOn w:val="CommentText"/>
    <w:next w:val="CommentText"/>
    <w:link w:val="CommentSubjectChar"/>
    <w:uiPriority w:val="99"/>
    <w:semiHidden/>
    <w:unhideWhenUsed/>
    <w:rsid w:val="00545031"/>
    <w:rPr>
      <w:b/>
      <w:bCs/>
    </w:rPr>
  </w:style>
  <w:style w:type="character" w:customStyle="1" w:styleId="CommentSubjectChar">
    <w:name w:val="Comment Subject Char"/>
    <w:basedOn w:val="CommentTextChar"/>
    <w:link w:val="CommentSubject"/>
    <w:uiPriority w:val="99"/>
    <w:semiHidden/>
    <w:rsid w:val="00545031"/>
    <w:rPr>
      <w:b/>
      <w:bCs/>
      <w:sz w:val="20"/>
      <w:szCs w:val="20"/>
    </w:rPr>
  </w:style>
  <w:style w:type="paragraph" w:customStyle="1" w:styleId="V8MainHeading">
    <w:name w:val="V8 Main Heading"/>
    <w:rsid w:val="00A607EA"/>
    <w:pPr>
      <w:spacing w:after="240"/>
      <w:jc w:val="center"/>
    </w:pPr>
    <w:rPr>
      <w:rFonts w:ascii="Arial (W1)" w:eastAsia="Times New Roman" w:hAnsi="Arial (W1)" w:cs="Times New Roman"/>
      <w:b/>
      <w:sz w:val="28"/>
      <w:szCs w:val="28"/>
    </w:rPr>
  </w:style>
  <w:style w:type="paragraph" w:styleId="Revision">
    <w:name w:val="Revision"/>
    <w:hidden/>
    <w:uiPriority w:val="99"/>
    <w:semiHidden/>
    <w:rsid w:val="008D1E79"/>
    <w:pPr>
      <w:spacing w:after="0"/>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tn.gov/content/dam/tn/tdot/roadway-design/documents/tdot-documents/tdot-2nd-sheets/TDOT.TrafficOps.Sign-Reviews@tn.gov"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se\Downloads\GENERAL%20NOTES%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5d03e5b-67f9-4998-b70e-b0a6a808d952">false</_dlc_DocIdPersistId>
    <_dlc_DocId xmlns="b5d03e5b-67f9-4998-b70e-b0a6a808d952" xsi:nil="true"/>
    <_dlc_DocIdUrl xmlns="b5d03e5b-67f9-4998-b70e-b0a6a808d952">
      <Url xsi:nil="true"/>
      <Description xsi:nil="true"/>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F67099D5BA2154BB4F674BC087DE0D6" ma:contentTypeVersion="803" ma:contentTypeDescription="Create a new document." ma:contentTypeScope="" ma:versionID="804ad1e3d57a9de83ff21c6e55730958">
  <xsd:schema xmlns:xsd="http://www.w3.org/2001/XMLSchema" xmlns:xs="http://www.w3.org/2001/XMLSchema" xmlns:p="http://schemas.microsoft.com/office/2006/metadata/properties" xmlns:ns2="b5d03e5b-67f9-4998-b70e-b0a6a808d952" xmlns:ns3="016f291d-eda9-4a66-9c0e-b1d1757fbaab" targetNamespace="http://schemas.microsoft.com/office/2006/metadata/properties" ma:root="true" ma:fieldsID="d5029f8e69b853d6cdcebfab46ce3707" ns2:_="" ns3:_="">
    <xsd:import namespace="b5d03e5b-67f9-4998-b70e-b0a6a808d952"/>
    <xsd:import namespace="016f291d-eda9-4a66-9c0e-b1d1757fbaa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d03e5b-67f9-4998-b70e-b0a6a808d95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16f291d-eda9-4a66-9c0e-b1d1757fba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67FC1-1118-4BC3-BAEA-A4E0286EB81C}">
  <ds:schemaRefs>
    <ds:schemaRef ds:uri="http://schemas.microsoft.com/sharepoint/events"/>
  </ds:schemaRefs>
</ds:datastoreItem>
</file>

<file path=customXml/itemProps2.xml><?xml version="1.0" encoding="utf-8"?>
<ds:datastoreItem xmlns:ds="http://schemas.openxmlformats.org/officeDocument/2006/customXml" ds:itemID="{AB7E0EC0-C4F5-4850-BAC8-4DFA1B1E1D0E}">
  <ds:schemaRefs>
    <ds:schemaRef ds:uri="http://schemas.microsoft.com/sharepoint/v3/contenttype/forms"/>
  </ds:schemaRefs>
</ds:datastoreItem>
</file>

<file path=customXml/itemProps3.xml><?xml version="1.0" encoding="utf-8"?>
<ds:datastoreItem xmlns:ds="http://schemas.openxmlformats.org/officeDocument/2006/customXml" ds:itemID="{C9618D2A-01AB-4941-BA4B-0D577F9D7B1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016f291d-eda9-4a66-9c0e-b1d1757fbaab"/>
    <ds:schemaRef ds:uri="b5d03e5b-67f9-4998-b70e-b0a6a808d952"/>
    <ds:schemaRef ds:uri="http://www.w3.org/XML/1998/namespace"/>
    <ds:schemaRef ds:uri="http://purl.org/dc/dcmitype/"/>
  </ds:schemaRefs>
</ds:datastoreItem>
</file>

<file path=customXml/itemProps4.xml><?xml version="1.0" encoding="utf-8"?>
<ds:datastoreItem xmlns:ds="http://schemas.openxmlformats.org/officeDocument/2006/customXml" ds:itemID="{78BE8286-BEC3-4338-81B2-6AE494887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d03e5b-67f9-4998-b70e-b0a6a808d952"/>
    <ds:schemaRef ds:uri="016f291d-eda9-4a66-9c0e-b1d1757fba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9F4DD5A-1D59-4604-A954-38E8BF823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 NOTES (4).dotx</Template>
  <TotalTime>1</TotalTime>
  <Pages>7</Pages>
  <Words>10730</Words>
  <Characters>61162</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TDOT</Company>
  <LinksUpToDate>false</LinksUpToDate>
  <CharactersWithSpaces>71749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Morse, David</dc:creator>
  <cp:lastModifiedBy>Morse, David</cp:lastModifiedBy>
  <cp:revision>1</cp:revision>
  <cp:lastPrinted>2017-06-20T14:16:00Z</cp:lastPrinted>
  <dcterms:created xsi:type="dcterms:W3CDTF">2020-08-06T23:59:00Z</dcterms:created>
  <dcterms:modified xsi:type="dcterms:W3CDTF">2020-08-07T00:00:00Z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0x0101001F67099D5BA2154BB4F674BC087DE0D6</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